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F1B" w:rsidRPr="0042777D" w:rsidRDefault="00F91F1B" w:rsidP="000B3FAB">
      <w:pPr>
        <w:rPr>
          <w:rFonts w:ascii="仿宋_GB2312" w:eastAsia="仿宋_GB2312" w:cs="Times New Roman"/>
          <w:sz w:val="28"/>
          <w:szCs w:val="28"/>
        </w:rPr>
      </w:pPr>
      <w:bookmarkStart w:id="0" w:name="OLE_LINK1"/>
      <w:r w:rsidRPr="0042777D">
        <w:rPr>
          <w:rFonts w:ascii="仿宋_GB2312" w:eastAsia="仿宋_GB2312" w:cs="仿宋_GB2312" w:hint="eastAsia"/>
          <w:sz w:val="28"/>
          <w:szCs w:val="28"/>
        </w:rPr>
        <w:t>附件：</w:t>
      </w:r>
    </w:p>
    <w:p w:rsidR="00F91F1B" w:rsidRPr="0042777D" w:rsidRDefault="00F91F1B" w:rsidP="000B3FAB">
      <w:pPr>
        <w:snapToGrid w:val="0"/>
        <w:spacing w:line="540" w:lineRule="exact"/>
        <w:jc w:val="center"/>
        <w:rPr>
          <w:rFonts w:ascii="Arial Narrow" w:eastAsia="仿宋_GB2312" w:hAnsi="Arial Narrow" w:cs="Times New Roman"/>
          <w:sz w:val="30"/>
          <w:szCs w:val="30"/>
        </w:rPr>
      </w:pPr>
    </w:p>
    <w:p w:rsidR="00F91F1B" w:rsidRPr="0042777D" w:rsidRDefault="00F91F1B" w:rsidP="00D36EF3">
      <w:pPr>
        <w:snapToGrid w:val="0"/>
        <w:spacing w:line="540" w:lineRule="exact"/>
        <w:jc w:val="center"/>
        <w:rPr>
          <w:rFonts w:ascii="黑体" w:eastAsia="黑体" w:hAnsi="黑体" w:cs="Times New Roman"/>
          <w:b/>
          <w:bCs/>
          <w:sz w:val="44"/>
          <w:szCs w:val="44"/>
        </w:rPr>
      </w:pPr>
      <w:r w:rsidRPr="0042777D">
        <w:rPr>
          <w:rFonts w:ascii="黑体" w:eastAsia="黑体" w:hAnsi="黑体" w:cs="黑体" w:hint="eastAsia"/>
          <w:b/>
          <w:bCs/>
          <w:sz w:val="44"/>
          <w:szCs w:val="44"/>
        </w:rPr>
        <w:t>第三届全国职业院校林业技能大赛</w:t>
      </w:r>
    </w:p>
    <w:p w:rsidR="00F91F1B" w:rsidRPr="0042777D" w:rsidRDefault="00F91F1B" w:rsidP="00D36EF3">
      <w:pPr>
        <w:snapToGrid w:val="0"/>
        <w:spacing w:line="540" w:lineRule="exact"/>
        <w:jc w:val="center"/>
        <w:rPr>
          <w:rFonts w:ascii="黑体" w:eastAsia="黑体" w:hAnsi="黑体" w:cs="Times New Roman"/>
          <w:b/>
          <w:bCs/>
          <w:sz w:val="44"/>
          <w:szCs w:val="44"/>
        </w:rPr>
      </w:pPr>
      <w:r w:rsidRPr="0042777D">
        <w:rPr>
          <w:rFonts w:ascii="黑体" w:eastAsia="黑体" w:hAnsi="黑体" w:cs="黑体" w:hint="eastAsia"/>
          <w:b/>
          <w:bCs/>
          <w:sz w:val="44"/>
          <w:szCs w:val="44"/>
        </w:rPr>
        <w:t>竞赛项目方案说明书</w:t>
      </w:r>
    </w:p>
    <w:p w:rsidR="00F91F1B" w:rsidRPr="0042777D" w:rsidRDefault="00F91F1B" w:rsidP="000B3FAB">
      <w:pPr>
        <w:snapToGrid w:val="0"/>
        <w:spacing w:line="540" w:lineRule="exact"/>
        <w:jc w:val="center"/>
        <w:rPr>
          <w:rFonts w:ascii="黑体" w:eastAsia="黑体" w:hAnsi="黑体" w:cs="Times New Roman"/>
          <w:b/>
          <w:bCs/>
          <w:sz w:val="44"/>
          <w:szCs w:val="44"/>
        </w:rPr>
      </w:pPr>
    </w:p>
    <w:p w:rsidR="00F91F1B" w:rsidRPr="0042777D" w:rsidRDefault="00F91F1B" w:rsidP="000B3FAB">
      <w:pPr>
        <w:snapToGrid w:val="0"/>
        <w:spacing w:line="540" w:lineRule="exact"/>
        <w:jc w:val="center"/>
        <w:rPr>
          <w:rFonts w:ascii="黑体" w:eastAsia="黑体" w:hAnsi="黑体" w:cs="Times New Roman"/>
          <w:b/>
          <w:bCs/>
          <w:sz w:val="44"/>
          <w:szCs w:val="44"/>
        </w:rPr>
      </w:pPr>
    </w:p>
    <w:p w:rsidR="00F91F1B" w:rsidRPr="0042777D" w:rsidRDefault="00F91F1B" w:rsidP="000B3FAB">
      <w:pPr>
        <w:snapToGrid w:val="0"/>
        <w:spacing w:line="540" w:lineRule="exact"/>
        <w:jc w:val="center"/>
        <w:rPr>
          <w:rFonts w:ascii="黑体" w:eastAsia="黑体" w:hAnsi="黑体" w:cs="Times New Roman"/>
          <w:b/>
          <w:bCs/>
          <w:sz w:val="44"/>
          <w:szCs w:val="44"/>
        </w:rPr>
      </w:pPr>
    </w:p>
    <w:p w:rsidR="00F91F1B" w:rsidRPr="0042777D" w:rsidRDefault="00F91F1B" w:rsidP="000B3FAB">
      <w:pPr>
        <w:snapToGrid w:val="0"/>
        <w:spacing w:line="360" w:lineRule="auto"/>
        <w:rPr>
          <w:rFonts w:ascii="微软雅黑" w:eastAsia="微软雅黑" w:hAnsi="微软雅黑" w:cs="Times New Roman"/>
          <w:sz w:val="30"/>
          <w:szCs w:val="30"/>
        </w:rPr>
      </w:pPr>
    </w:p>
    <w:p w:rsidR="00F91F1B" w:rsidRPr="0042777D" w:rsidRDefault="00F91F1B" w:rsidP="00106040">
      <w:pPr>
        <w:snapToGrid w:val="0"/>
        <w:spacing w:line="360" w:lineRule="auto"/>
        <w:ind w:firstLineChars="200" w:firstLine="600"/>
        <w:rPr>
          <w:rFonts w:ascii="仿宋" w:eastAsia="仿宋" w:hAnsi="仿宋" w:cs="Times New Roman"/>
          <w:sz w:val="30"/>
          <w:szCs w:val="30"/>
          <w:u w:val="single"/>
        </w:rPr>
      </w:pPr>
      <w:r w:rsidRPr="0042777D">
        <w:rPr>
          <w:rFonts w:ascii="仿宋" w:eastAsia="仿宋" w:hAnsi="仿宋" w:cs="仿宋" w:hint="eastAsia"/>
          <w:sz w:val="30"/>
          <w:szCs w:val="30"/>
        </w:rPr>
        <w:t>赛项名称：</w:t>
      </w:r>
      <w:r w:rsidRPr="0042777D">
        <w:rPr>
          <w:rFonts w:ascii="仿宋" w:eastAsia="仿宋" w:hAnsi="仿宋" w:cs="仿宋" w:hint="eastAsia"/>
          <w:kern w:val="0"/>
          <w:sz w:val="32"/>
          <w:szCs w:val="32"/>
          <w:u w:val="single"/>
        </w:rPr>
        <w:t>林草病虫害识别与防治技术</w:t>
      </w:r>
    </w:p>
    <w:p w:rsidR="00F91F1B" w:rsidRPr="0042777D" w:rsidRDefault="00F91F1B" w:rsidP="00106040">
      <w:pPr>
        <w:snapToGrid w:val="0"/>
        <w:spacing w:line="360" w:lineRule="auto"/>
        <w:ind w:firstLineChars="200" w:firstLine="600"/>
        <w:rPr>
          <w:rFonts w:ascii="仿宋" w:eastAsia="仿宋" w:hAnsi="仿宋" w:cs="Times New Roman"/>
          <w:sz w:val="30"/>
          <w:szCs w:val="30"/>
        </w:rPr>
      </w:pPr>
      <w:r w:rsidRPr="0042777D">
        <w:rPr>
          <w:rFonts w:ascii="仿宋" w:eastAsia="仿宋" w:hAnsi="仿宋" w:cs="仿宋" w:hint="eastAsia"/>
          <w:sz w:val="30"/>
          <w:szCs w:val="30"/>
        </w:rPr>
        <w:t>赛项组别：中职组</w:t>
      </w:r>
      <w:r w:rsidRPr="0042777D">
        <w:rPr>
          <w:rFonts w:ascii="仿宋" w:eastAsia="仿宋" w:hAnsi="仿宋" w:cs="仿宋" w:hint="eastAsia"/>
          <w:sz w:val="44"/>
          <w:szCs w:val="44"/>
        </w:rPr>
        <w:t>□</w:t>
      </w:r>
      <w:r w:rsidRPr="0042777D">
        <w:rPr>
          <w:rFonts w:ascii="仿宋" w:eastAsia="仿宋" w:hAnsi="仿宋" w:cs="仿宋"/>
          <w:sz w:val="44"/>
          <w:szCs w:val="44"/>
        </w:rPr>
        <w:t xml:space="preserve"> </w:t>
      </w:r>
      <w:r w:rsidRPr="0042777D">
        <w:rPr>
          <w:rFonts w:ascii="仿宋" w:eastAsia="仿宋" w:hAnsi="仿宋" w:cs="仿宋" w:hint="eastAsia"/>
          <w:sz w:val="30"/>
          <w:szCs w:val="30"/>
        </w:rPr>
        <w:t>高职组</w:t>
      </w:r>
      <w:r w:rsidRPr="0042777D">
        <w:rPr>
          <w:rFonts w:ascii="仿宋" w:eastAsia="仿宋" w:hAnsi="仿宋" w:cs="仿宋"/>
          <w:sz w:val="36"/>
          <w:szCs w:val="36"/>
        </w:rPr>
        <w:fldChar w:fldCharType="begin"/>
      </w:r>
      <w:r w:rsidRPr="0042777D">
        <w:rPr>
          <w:rFonts w:ascii="仿宋" w:eastAsia="仿宋" w:hAnsi="仿宋" w:cs="仿宋"/>
          <w:sz w:val="36"/>
          <w:szCs w:val="36"/>
        </w:rPr>
        <w:instrText>eq \o\ac(</w:instrText>
      </w:r>
      <w:r w:rsidRPr="0042777D">
        <w:rPr>
          <w:rFonts w:ascii="仿宋" w:eastAsia="仿宋" w:hAnsi="仿宋" w:cs="仿宋" w:hint="eastAsia"/>
          <w:sz w:val="36"/>
          <w:szCs w:val="36"/>
        </w:rPr>
        <w:instrText>□</w:instrText>
      </w:r>
      <w:r w:rsidRPr="0042777D">
        <w:rPr>
          <w:rFonts w:ascii="仿宋" w:eastAsia="仿宋" w:hAnsi="仿宋" w:cs="仿宋"/>
          <w:sz w:val="36"/>
          <w:szCs w:val="36"/>
        </w:rPr>
        <w:instrText>,</w:instrText>
      </w:r>
      <w:r w:rsidRPr="0042777D">
        <w:rPr>
          <w:rFonts w:ascii="仿宋" w:eastAsia="仿宋" w:hAnsi="仿宋" w:cs="仿宋" w:hint="eastAsia"/>
          <w:position w:val="4"/>
          <w:sz w:val="30"/>
          <w:szCs w:val="30"/>
        </w:rPr>
        <w:instrText>√</w:instrText>
      </w:r>
      <w:r w:rsidRPr="0042777D">
        <w:rPr>
          <w:rFonts w:ascii="仿宋" w:eastAsia="仿宋" w:hAnsi="仿宋" w:cs="仿宋"/>
          <w:sz w:val="36"/>
          <w:szCs w:val="36"/>
        </w:rPr>
        <w:instrText>)</w:instrText>
      </w:r>
      <w:r w:rsidRPr="0042777D">
        <w:rPr>
          <w:rFonts w:ascii="仿宋" w:eastAsia="仿宋" w:hAnsi="仿宋" w:cs="仿宋"/>
          <w:sz w:val="36"/>
          <w:szCs w:val="36"/>
        </w:rPr>
        <w:fldChar w:fldCharType="end"/>
      </w:r>
    </w:p>
    <w:p w:rsidR="00F91F1B" w:rsidRPr="0042777D" w:rsidRDefault="00F91F1B" w:rsidP="00106040">
      <w:pPr>
        <w:snapToGrid w:val="0"/>
        <w:spacing w:line="360" w:lineRule="auto"/>
        <w:ind w:firstLineChars="200" w:firstLine="600"/>
        <w:rPr>
          <w:rFonts w:ascii="仿宋" w:eastAsia="仿宋" w:hAnsi="仿宋" w:cs="Times New Roman"/>
          <w:sz w:val="30"/>
          <w:szCs w:val="30"/>
        </w:rPr>
      </w:pPr>
      <w:r w:rsidRPr="0042777D">
        <w:rPr>
          <w:rFonts w:ascii="仿宋" w:eastAsia="仿宋" w:hAnsi="仿宋" w:cs="仿宋" w:hint="eastAsia"/>
          <w:sz w:val="30"/>
          <w:szCs w:val="30"/>
        </w:rPr>
        <w:t>专业大类：</w:t>
      </w:r>
      <w:r w:rsidRPr="0042777D">
        <w:rPr>
          <w:rFonts w:ascii="仿宋" w:eastAsia="仿宋" w:hAnsi="仿宋" w:cs="仿宋"/>
          <w:sz w:val="30"/>
          <w:szCs w:val="30"/>
          <w:u w:val="single"/>
        </w:rPr>
        <w:t xml:space="preserve">  </w:t>
      </w:r>
      <w:r w:rsidRPr="0042777D">
        <w:rPr>
          <w:rFonts w:ascii="仿宋" w:eastAsia="仿宋" w:hAnsi="仿宋" w:cs="仿宋" w:hint="eastAsia"/>
          <w:sz w:val="30"/>
          <w:szCs w:val="30"/>
          <w:u w:val="single"/>
        </w:rPr>
        <w:t>农林牧渔大类</w:t>
      </w:r>
      <w:r w:rsidRPr="0042777D">
        <w:rPr>
          <w:rFonts w:ascii="仿宋" w:eastAsia="仿宋" w:hAnsi="仿宋" w:cs="仿宋"/>
          <w:sz w:val="30"/>
          <w:szCs w:val="30"/>
          <w:u w:val="single"/>
        </w:rPr>
        <w:t xml:space="preserve">            </w:t>
      </w:r>
    </w:p>
    <w:p w:rsidR="00F91F1B" w:rsidRPr="0042777D" w:rsidRDefault="00F91F1B" w:rsidP="000B3FAB">
      <w:pPr>
        <w:snapToGrid w:val="0"/>
        <w:spacing w:line="360" w:lineRule="auto"/>
        <w:ind w:firstLine="600"/>
        <w:rPr>
          <w:rFonts w:ascii="仿宋" w:eastAsia="仿宋" w:hAnsi="仿宋" w:cs="仿宋"/>
          <w:sz w:val="30"/>
          <w:szCs w:val="30"/>
          <w:u w:val="single"/>
        </w:rPr>
      </w:pPr>
      <w:r w:rsidRPr="0042777D">
        <w:rPr>
          <w:rFonts w:ascii="仿宋" w:eastAsia="仿宋" w:hAnsi="仿宋" w:cs="仿宋" w:hint="eastAsia"/>
          <w:sz w:val="30"/>
          <w:szCs w:val="30"/>
        </w:rPr>
        <w:t>方案设计专家组组长：</w:t>
      </w:r>
      <w:r w:rsidRPr="0042777D">
        <w:rPr>
          <w:rFonts w:ascii="仿宋" w:eastAsia="仿宋" w:hAnsi="仿宋" w:cs="仿宋"/>
          <w:sz w:val="30"/>
          <w:szCs w:val="30"/>
          <w:u w:val="single"/>
        </w:rPr>
        <w:t xml:space="preserve">                </w:t>
      </w:r>
    </w:p>
    <w:p w:rsidR="00F91F1B" w:rsidRPr="0042777D" w:rsidRDefault="00F91F1B" w:rsidP="000B3FAB">
      <w:pPr>
        <w:snapToGrid w:val="0"/>
        <w:spacing w:line="360" w:lineRule="auto"/>
        <w:ind w:firstLine="600"/>
        <w:rPr>
          <w:rFonts w:ascii="仿宋" w:eastAsia="仿宋" w:hAnsi="仿宋" w:cs="仿宋"/>
          <w:sz w:val="30"/>
          <w:szCs w:val="30"/>
          <w:u w:val="single"/>
        </w:rPr>
      </w:pPr>
      <w:r w:rsidRPr="0042777D">
        <w:rPr>
          <w:rFonts w:ascii="仿宋" w:eastAsia="仿宋" w:hAnsi="仿宋" w:cs="仿宋" w:hint="eastAsia"/>
          <w:sz w:val="30"/>
          <w:szCs w:val="30"/>
        </w:rPr>
        <w:t>专家组组长手机：</w:t>
      </w:r>
      <w:r w:rsidRPr="0042777D">
        <w:rPr>
          <w:rFonts w:ascii="仿宋" w:eastAsia="仿宋" w:hAnsi="仿宋" w:cs="仿宋"/>
          <w:sz w:val="30"/>
          <w:szCs w:val="30"/>
        </w:rPr>
        <w:t xml:space="preserve"> </w:t>
      </w:r>
      <w:r w:rsidRPr="0042777D">
        <w:rPr>
          <w:rFonts w:ascii="仿宋" w:eastAsia="仿宋" w:hAnsi="仿宋" w:cs="仿宋"/>
          <w:sz w:val="30"/>
          <w:szCs w:val="30"/>
          <w:u w:val="single"/>
        </w:rPr>
        <w:t xml:space="preserve">                   </w:t>
      </w:r>
    </w:p>
    <w:p w:rsidR="00F91F1B" w:rsidRPr="0042777D" w:rsidRDefault="00F91F1B" w:rsidP="00106040">
      <w:pPr>
        <w:snapToGrid w:val="0"/>
        <w:spacing w:line="360" w:lineRule="auto"/>
        <w:ind w:firstLineChars="200" w:firstLine="600"/>
        <w:rPr>
          <w:rFonts w:ascii="仿宋" w:eastAsia="仿宋" w:hAnsi="仿宋" w:cs="Times New Roman"/>
          <w:sz w:val="30"/>
          <w:szCs w:val="30"/>
        </w:rPr>
      </w:pPr>
      <w:r w:rsidRPr="0042777D">
        <w:rPr>
          <w:rFonts w:ascii="仿宋" w:eastAsia="仿宋" w:hAnsi="仿宋" w:cs="仿宋" w:hint="eastAsia"/>
          <w:sz w:val="30"/>
          <w:szCs w:val="30"/>
        </w:rPr>
        <w:t>方案申报单位（盖章）：</w:t>
      </w:r>
      <w:r w:rsidRPr="0042777D">
        <w:rPr>
          <w:rFonts w:ascii="仿宋" w:eastAsia="仿宋" w:hAnsi="仿宋" w:cs="仿宋"/>
          <w:sz w:val="30"/>
          <w:szCs w:val="30"/>
          <w:u w:val="single"/>
        </w:rPr>
        <w:t xml:space="preserve">              </w:t>
      </w:r>
    </w:p>
    <w:p w:rsidR="00F91F1B" w:rsidRPr="0042777D" w:rsidRDefault="00F91F1B" w:rsidP="00106040">
      <w:pPr>
        <w:snapToGrid w:val="0"/>
        <w:spacing w:line="360" w:lineRule="auto"/>
        <w:ind w:firstLineChars="200" w:firstLine="600"/>
        <w:rPr>
          <w:rFonts w:ascii="仿宋" w:eastAsia="仿宋" w:hAnsi="仿宋" w:cs="仿宋"/>
          <w:sz w:val="30"/>
          <w:szCs w:val="30"/>
          <w:u w:val="single"/>
        </w:rPr>
      </w:pPr>
      <w:r w:rsidRPr="0042777D">
        <w:rPr>
          <w:rFonts w:ascii="仿宋" w:eastAsia="仿宋" w:hAnsi="仿宋" w:cs="仿宋" w:hint="eastAsia"/>
          <w:sz w:val="30"/>
          <w:szCs w:val="30"/>
        </w:rPr>
        <w:t>方案申报负责人：</w:t>
      </w:r>
      <w:r w:rsidRPr="0042777D">
        <w:rPr>
          <w:rFonts w:ascii="仿宋" w:eastAsia="仿宋" w:hAnsi="仿宋" w:cs="仿宋"/>
          <w:sz w:val="30"/>
          <w:szCs w:val="30"/>
        </w:rPr>
        <w:t xml:space="preserve"> </w:t>
      </w:r>
      <w:r w:rsidRPr="0042777D">
        <w:rPr>
          <w:rFonts w:ascii="仿宋" w:eastAsia="仿宋" w:hAnsi="仿宋" w:cs="仿宋"/>
          <w:sz w:val="30"/>
          <w:szCs w:val="30"/>
          <w:u w:val="single"/>
        </w:rPr>
        <w:t xml:space="preserve">                   </w:t>
      </w:r>
    </w:p>
    <w:p w:rsidR="00F91F1B" w:rsidRPr="0042777D" w:rsidRDefault="00F91F1B" w:rsidP="00106040">
      <w:pPr>
        <w:snapToGrid w:val="0"/>
        <w:spacing w:line="360" w:lineRule="auto"/>
        <w:ind w:firstLineChars="200" w:firstLine="600"/>
        <w:rPr>
          <w:rFonts w:ascii="仿宋" w:eastAsia="仿宋" w:hAnsi="仿宋" w:cs="仿宋"/>
          <w:sz w:val="30"/>
          <w:szCs w:val="30"/>
          <w:u w:val="single"/>
        </w:rPr>
      </w:pPr>
      <w:r w:rsidRPr="0042777D">
        <w:rPr>
          <w:rFonts w:ascii="仿宋" w:eastAsia="仿宋" w:hAnsi="仿宋" w:cs="仿宋" w:hint="eastAsia"/>
          <w:sz w:val="30"/>
          <w:szCs w:val="30"/>
        </w:rPr>
        <w:t>联系手机：</w:t>
      </w:r>
      <w:r w:rsidRPr="0042777D">
        <w:rPr>
          <w:rFonts w:ascii="仿宋" w:eastAsia="仿宋" w:hAnsi="仿宋" w:cs="Times New Roman"/>
          <w:sz w:val="30"/>
          <w:szCs w:val="30"/>
        </w:rPr>
        <w:tab/>
      </w:r>
      <w:r w:rsidRPr="0042777D">
        <w:rPr>
          <w:rFonts w:ascii="仿宋" w:eastAsia="仿宋" w:hAnsi="仿宋" w:cs="仿宋"/>
          <w:sz w:val="30"/>
          <w:szCs w:val="30"/>
        </w:rPr>
        <w:t xml:space="preserve"> </w:t>
      </w:r>
      <w:r w:rsidRPr="0042777D">
        <w:rPr>
          <w:rFonts w:ascii="仿宋" w:eastAsia="仿宋" w:hAnsi="仿宋" w:cs="仿宋"/>
          <w:sz w:val="30"/>
          <w:szCs w:val="30"/>
          <w:u w:val="single"/>
        </w:rPr>
        <w:t xml:space="preserve">                      </w:t>
      </w:r>
    </w:p>
    <w:p w:rsidR="00F91F1B" w:rsidRPr="0042777D" w:rsidRDefault="00F91F1B" w:rsidP="00106040">
      <w:pPr>
        <w:snapToGrid w:val="0"/>
        <w:spacing w:line="360" w:lineRule="auto"/>
        <w:ind w:firstLineChars="200" w:firstLine="600"/>
        <w:rPr>
          <w:rFonts w:ascii="仿宋" w:eastAsia="仿宋" w:hAnsi="仿宋" w:cs="仿宋"/>
          <w:sz w:val="30"/>
          <w:szCs w:val="30"/>
          <w:u w:val="single"/>
        </w:rPr>
      </w:pPr>
      <w:r w:rsidRPr="0042777D">
        <w:rPr>
          <w:rFonts w:ascii="仿宋" w:eastAsia="仿宋" w:hAnsi="仿宋" w:cs="仿宋" w:hint="eastAsia"/>
          <w:sz w:val="30"/>
          <w:szCs w:val="30"/>
        </w:rPr>
        <w:t>邮箱号码：</w:t>
      </w:r>
      <w:r w:rsidRPr="0042777D">
        <w:rPr>
          <w:rFonts w:ascii="仿宋" w:eastAsia="仿宋" w:hAnsi="仿宋" w:cs="Times New Roman"/>
          <w:sz w:val="30"/>
          <w:szCs w:val="30"/>
        </w:rPr>
        <w:tab/>
      </w:r>
      <w:r w:rsidRPr="0042777D">
        <w:rPr>
          <w:rFonts w:ascii="仿宋" w:eastAsia="仿宋" w:hAnsi="仿宋" w:cs="仿宋"/>
          <w:sz w:val="30"/>
          <w:szCs w:val="30"/>
          <w:u w:val="single"/>
        </w:rPr>
        <w:t xml:space="preserve">                       </w:t>
      </w:r>
    </w:p>
    <w:p w:rsidR="00F91F1B" w:rsidRPr="0042777D" w:rsidRDefault="00F91F1B" w:rsidP="00106040">
      <w:pPr>
        <w:snapToGrid w:val="0"/>
        <w:spacing w:line="360" w:lineRule="auto"/>
        <w:ind w:firstLineChars="200" w:firstLine="600"/>
        <w:rPr>
          <w:rFonts w:ascii="仿宋" w:eastAsia="仿宋" w:hAnsi="仿宋" w:cs="仿宋"/>
          <w:sz w:val="30"/>
          <w:szCs w:val="30"/>
          <w:u w:val="single"/>
        </w:rPr>
      </w:pPr>
      <w:r w:rsidRPr="0042777D">
        <w:rPr>
          <w:rFonts w:ascii="仿宋" w:eastAsia="仿宋" w:hAnsi="仿宋" w:cs="仿宋" w:hint="eastAsia"/>
          <w:sz w:val="30"/>
          <w:szCs w:val="30"/>
        </w:rPr>
        <w:t>通讯地址：</w:t>
      </w:r>
      <w:r w:rsidRPr="0042777D">
        <w:rPr>
          <w:rFonts w:ascii="仿宋" w:eastAsia="仿宋" w:hAnsi="仿宋" w:cs="仿宋"/>
          <w:sz w:val="30"/>
          <w:szCs w:val="30"/>
          <w:u w:val="single"/>
        </w:rPr>
        <w:t xml:space="preserve">                          </w:t>
      </w:r>
    </w:p>
    <w:p w:rsidR="00F91F1B" w:rsidRPr="0042777D" w:rsidRDefault="00F91F1B" w:rsidP="00106040">
      <w:pPr>
        <w:snapToGrid w:val="0"/>
        <w:spacing w:line="360" w:lineRule="auto"/>
        <w:ind w:firstLineChars="200" w:firstLine="600"/>
        <w:rPr>
          <w:rFonts w:ascii="仿宋" w:eastAsia="仿宋" w:hAnsi="仿宋" w:cs="Times New Roman"/>
          <w:sz w:val="30"/>
          <w:szCs w:val="30"/>
        </w:rPr>
      </w:pPr>
      <w:r w:rsidRPr="0042777D">
        <w:rPr>
          <w:rFonts w:ascii="仿宋" w:eastAsia="仿宋" w:hAnsi="仿宋" w:cs="仿宋" w:hint="eastAsia"/>
          <w:sz w:val="30"/>
          <w:szCs w:val="30"/>
        </w:rPr>
        <w:t>邮政编码：</w:t>
      </w:r>
      <w:r w:rsidRPr="0042777D">
        <w:rPr>
          <w:rFonts w:ascii="仿宋" w:eastAsia="仿宋" w:hAnsi="仿宋" w:cs="仿宋"/>
          <w:sz w:val="30"/>
          <w:szCs w:val="30"/>
          <w:u w:val="single"/>
        </w:rPr>
        <w:t xml:space="preserve">                          </w:t>
      </w:r>
    </w:p>
    <w:p w:rsidR="00F91F1B" w:rsidRPr="0042777D" w:rsidRDefault="00F91F1B" w:rsidP="00106040">
      <w:pPr>
        <w:snapToGrid w:val="0"/>
        <w:spacing w:line="360" w:lineRule="auto"/>
        <w:ind w:firstLineChars="200" w:firstLine="600"/>
        <w:rPr>
          <w:rFonts w:ascii="仿宋" w:eastAsia="仿宋" w:hAnsi="仿宋" w:cs="仿宋"/>
          <w:sz w:val="30"/>
          <w:szCs w:val="30"/>
        </w:rPr>
      </w:pPr>
      <w:r w:rsidRPr="0042777D">
        <w:rPr>
          <w:rFonts w:ascii="仿宋" w:eastAsia="仿宋" w:hAnsi="仿宋" w:cs="仿宋" w:hint="eastAsia"/>
          <w:sz w:val="30"/>
          <w:szCs w:val="30"/>
        </w:rPr>
        <w:t>申报日期：</w:t>
      </w:r>
      <w:r w:rsidRPr="0042777D">
        <w:rPr>
          <w:rFonts w:ascii="仿宋" w:eastAsia="仿宋" w:hAnsi="仿宋" w:cs="仿宋"/>
          <w:sz w:val="30"/>
          <w:szCs w:val="30"/>
          <w:u w:val="single"/>
        </w:rPr>
        <w:t xml:space="preserve">     2018</w:t>
      </w:r>
      <w:r w:rsidRPr="0042777D">
        <w:rPr>
          <w:rFonts w:ascii="仿宋" w:eastAsia="仿宋" w:hAnsi="仿宋" w:cs="仿宋" w:hint="eastAsia"/>
          <w:sz w:val="30"/>
          <w:szCs w:val="30"/>
          <w:u w:val="single"/>
        </w:rPr>
        <w:t>年</w:t>
      </w:r>
      <w:r w:rsidRPr="0042777D">
        <w:rPr>
          <w:rFonts w:ascii="仿宋" w:eastAsia="仿宋" w:hAnsi="仿宋" w:cs="仿宋"/>
          <w:sz w:val="30"/>
          <w:szCs w:val="30"/>
          <w:u w:val="single"/>
        </w:rPr>
        <w:t>10</w:t>
      </w:r>
      <w:r w:rsidRPr="0042777D">
        <w:rPr>
          <w:rFonts w:ascii="仿宋" w:eastAsia="仿宋" w:hAnsi="仿宋" w:cs="仿宋" w:hint="eastAsia"/>
          <w:sz w:val="30"/>
          <w:szCs w:val="30"/>
          <w:u w:val="single"/>
        </w:rPr>
        <w:t>月</w:t>
      </w:r>
      <w:r w:rsidRPr="0042777D">
        <w:rPr>
          <w:rFonts w:ascii="仿宋" w:eastAsia="仿宋" w:hAnsi="仿宋" w:cs="仿宋"/>
          <w:sz w:val="30"/>
          <w:szCs w:val="30"/>
          <w:u w:val="single"/>
        </w:rPr>
        <w:t xml:space="preserve">         </w:t>
      </w:r>
      <w:r w:rsidRPr="0042777D">
        <w:rPr>
          <w:rFonts w:ascii="仿宋" w:eastAsia="仿宋" w:hAnsi="仿宋" w:cs="仿宋"/>
          <w:sz w:val="30"/>
          <w:szCs w:val="30"/>
        </w:rPr>
        <w:t xml:space="preserve">   </w:t>
      </w:r>
    </w:p>
    <w:p w:rsidR="00F91F1B" w:rsidRPr="0042777D" w:rsidRDefault="00F91F1B" w:rsidP="000B3FAB">
      <w:pPr>
        <w:rPr>
          <w:rFonts w:ascii="仿宋" w:eastAsia="仿宋" w:hAnsi="仿宋" w:cs="Times New Roman"/>
          <w:sz w:val="30"/>
          <w:szCs w:val="30"/>
        </w:rPr>
      </w:pPr>
    </w:p>
    <w:p w:rsidR="00F91F1B" w:rsidRPr="0042777D" w:rsidRDefault="00F91F1B" w:rsidP="000B3FAB">
      <w:pPr>
        <w:rPr>
          <w:rFonts w:ascii="仿宋" w:eastAsia="仿宋" w:hAnsi="仿宋" w:cs="Times New Roman"/>
          <w:sz w:val="30"/>
          <w:szCs w:val="30"/>
        </w:rPr>
      </w:pPr>
    </w:p>
    <w:p w:rsidR="00F91F1B" w:rsidRPr="0042777D" w:rsidRDefault="00F91F1B">
      <w:pPr>
        <w:spacing w:line="300" w:lineRule="auto"/>
        <w:jc w:val="center"/>
        <w:rPr>
          <w:rFonts w:ascii="方正小标宋_GBK" w:eastAsia="方正小标宋_GBK" w:hAnsi="方正小标宋_GBK" w:cs="Times New Roman"/>
          <w:b/>
          <w:bCs/>
          <w:sz w:val="40"/>
          <w:szCs w:val="40"/>
        </w:rPr>
      </w:pPr>
    </w:p>
    <w:p w:rsidR="00F91F1B" w:rsidRPr="0042777D" w:rsidRDefault="00F91F1B" w:rsidP="00D36EF3">
      <w:pPr>
        <w:snapToGrid w:val="0"/>
        <w:spacing w:line="540" w:lineRule="exact"/>
        <w:jc w:val="center"/>
        <w:rPr>
          <w:rFonts w:ascii="Arial Narrow" w:eastAsia="黑体" w:hAnsi="黑体" w:cs="Times New Roman"/>
          <w:b/>
          <w:bCs/>
          <w:sz w:val="36"/>
          <w:szCs w:val="36"/>
        </w:rPr>
      </w:pPr>
      <w:r w:rsidRPr="0042777D">
        <w:rPr>
          <w:rFonts w:ascii="Arial Narrow" w:eastAsia="黑体" w:hAnsi="黑体" w:cs="黑体" w:hint="eastAsia"/>
          <w:b/>
          <w:bCs/>
          <w:sz w:val="36"/>
          <w:szCs w:val="36"/>
        </w:rPr>
        <w:t>第三届全国职业院校林业技能大赛</w:t>
      </w:r>
    </w:p>
    <w:p w:rsidR="00F91F1B" w:rsidRPr="0042777D" w:rsidRDefault="00F91F1B" w:rsidP="000B3FAB">
      <w:pPr>
        <w:snapToGrid w:val="0"/>
        <w:spacing w:line="540" w:lineRule="exact"/>
        <w:jc w:val="center"/>
        <w:rPr>
          <w:rFonts w:ascii="Arial Narrow" w:eastAsia="黑体" w:hAnsi="Arial Narrow" w:cs="Times New Roman"/>
          <w:b/>
          <w:bCs/>
          <w:sz w:val="36"/>
          <w:szCs w:val="36"/>
        </w:rPr>
      </w:pPr>
      <w:r w:rsidRPr="0042777D">
        <w:rPr>
          <w:rFonts w:ascii="Arial Narrow" w:eastAsia="黑体" w:hAnsi="黑体" w:cs="黑体" w:hint="eastAsia"/>
          <w:b/>
          <w:bCs/>
          <w:sz w:val="36"/>
          <w:szCs w:val="36"/>
        </w:rPr>
        <w:t>竞赛项目方案</w:t>
      </w:r>
    </w:p>
    <w:p w:rsidR="00F91F1B" w:rsidRPr="0042777D" w:rsidRDefault="00F91F1B">
      <w:pPr>
        <w:snapToGrid w:val="0"/>
        <w:spacing w:line="540" w:lineRule="exact"/>
        <w:jc w:val="center"/>
        <w:rPr>
          <w:rFonts w:ascii="Arial Narrow" w:eastAsia="黑体" w:hAnsi="Arial Narrow" w:cs="Times New Roman"/>
          <w:b/>
          <w:bCs/>
          <w:sz w:val="36"/>
          <w:szCs w:val="36"/>
        </w:rPr>
      </w:pPr>
    </w:p>
    <w:p w:rsidR="00F91F1B" w:rsidRPr="0042777D" w:rsidRDefault="00F91F1B" w:rsidP="00106040">
      <w:pPr>
        <w:snapToGrid w:val="0"/>
        <w:spacing w:line="560" w:lineRule="exact"/>
        <w:ind w:firstLineChars="200" w:firstLine="602"/>
        <w:rPr>
          <w:rFonts w:ascii="仿宋_GB2312" w:eastAsia="仿宋_GB2312" w:hAnsi="黑体" w:cs="Times New Roman"/>
          <w:b/>
          <w:bCs/>
          <w:sz w:val="30"/>
          <w:szCs w:val="30"/>
        </w:rPr>
      </w:pPr>
      <w:r w:rsidRPr="0042777D">
        <w:rPr>
          <w:rFonts w:ascii="仿宋_GB2312" w:eastAsia="仿宋_GB2312" w:hAnsi="黑体" w:cs="仿宋_GB2312" w:hint="eastAsia"/>
          <w:b/>
          <w:bCs/>
          <w:sz w:val="30"/>
          <w:szCs w:val="30"/>
        </w:rPr>
        <w:t>一、赛项名称</w:t>
      </w:r>
    </w:p>
    <w:p w:rsidR="00F91F1B" w:rsidRPr="0042777D" w:rsidRDefault="00F91F1B" w:rsidP="00106040">
      <w:pPr>
        <w:snapToGrid w:val="0"/>
        <w:spacing w:line="560" w:lineRule="exact"/>
        <w:ind w:firstLineChars="200" w:firstLine="600"/>
        <w:rPr>
          <w:rFonts w:ascii="Arial Narrow" w:eastAsia="仿宋_GB2312" w:hAnsi="Arial Narrow" w:cs="Times New Roman"/>
          <w:sz w:val="30"/>
          <w:szCs w:val="30"/>
        </w:rPr>
      </w:pPr>
      <w:r w:rsidRPr="0042777D">
        <w:rPr>
          <w:rFonts w:ascii="Arial Narrow" w:eastAsia="仿宋_GB2312" w:hAnsi="Arial Narrow" w:cs="仿宋_GB2312" w:hint="eastAsia"/>
          <w:sz w:val="30"/>
          <w:szCs w:val="30"/>
        </w:rPr>
        <w:t>（一）赛项名称：</w:t>
      </w:r>
      <w:r w:rsidRPr="0042777D">
        <w:rPr>
          <w:rFonts w:ascii="Arial Narrow" w:eastAsia="仿宋_GB2312" w:hAnsi="Arial Narrow" w:cs="仿宋_GB2312" w:hint="eastAsia"/>
          <w:b/>
          <w:bCs/>
          <w:sz w:val="30"/>
          <w:szCs w:val="30"/>
        </w:rPr>
        <w:t>林草病虫害</w:t>
      </w:r>
      <w:bookmarkEnd w:id="0"/>
      <w:r w:rsidRPr="0042777D">
        <w:rPr>
          <w:rFonts w:ascii="Arial Narrow" w:eastAsia="仿宋_GB2312" w:hAnsi="Arial Narrow" w:cs="仿宋_GB2312" w:hint="eastAsia"/>
          <w:b/>
          <w:bCs/>
          <w:sz w:val="30"/>
          <w:szCs w:val="30"/>
        </w:rPr>
        <w:t>识别与防治技术</w:t>
      </w:r>
    </w:p>
    <w:p w:rsidR="00F91F1B" w:rsidRPr="0042777D" w:rsidRDefault="00CF5C03" w:rsidP="00106040">
      <w:pPr>
        <w:snapToGrid w:val="0"/>
        <w:spacing w:line="560" w:lineRule="exact"/>
        <w:ind w:firstLineChars="200" w:firstLine="420"/>
        <w:rPr>
          <w:rFonts w:ascii="Arial Narrow" w:eastAsia="仿宋_GB2312" w:hAnsi="Arial Narrow" w:cs="Times New Roman"/>
          <w:sz w:val="30"/>
          <w:szCs w:val="30"/>
        </w:rPr>
      </w:pPr>
      <w:r>
        <w:rPr>
          <w:noProof/>
        </w:rPr>
        <w:pict>
          <v:group id="1026" o:spid="_x0000_s1026" editas="canvas" style="position:absolute;left:0;text-align:left;margin-left:11.2pt;margin-top:46pt;width:411pt;height:236.5pt;z-index:1;mso-wrap-distance-left:0;mso-wrap-distance-right:0" coordsize="52197,30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197;height:30035;visibility:visible">
              <v:fill o:detectmouseclick="t"/>
              <v:path o:connecttype="none"/>
            </v:shape>
            <v:shape id="1029" o:spid="_x0000_s1028" type="#_x0000_t75" style="position:absolute;left:2717;top:1153;width:47194;height:28869;visibility:visible">
              <v:imagedata r:id="rId7" o:title=""/>
              <v:path arrowok="t"/>
            </v:shape>
            <w10:wrap type="topAndBottom"/>
          </v:group>
        </w:pict>
      </w:r>
      <w:r w:rsidR="00F91F1B" w:rsidRPr="0042777D">
        <w:rPr>
          <w:rFonts w:ascii="Arial Narrow" w:eastAsia="仿宋_GB2312" w:hAnsi="Arial Narrow" w:cs="仿宋_GB2312" w:hint="eastAsia"/>
          <w:sz w:val="30"/>
          <w:szCs w:val="30"/>
        </w:rPr>
        <w:t>（二）压题彩照</w:t>
      </w:r>
    </w:p>
    <w:p w:rsidR="00F91F1B" w:rsidRPr="0042777D" w:rsidRDefault="00F91F1B" w:rsidP="00106040">
      <w:pPr>
        <w:snapToGrid w:val="0"/>
        <w:spacing w:line="560" w:lineRule="exact"/>
        <w:ind w:firstLineChars="200" w:firstLine="600"/>
        <w:rPr>
          <w:rFonts w:ascii="Arial Narrow" w:eastAsia="仿宋_GB2312" w:hAnsi="Arial Narrow" w:cs="Times New Roman"/>
          <w:sz w:val="30"/>
          <w:szCs w:val="30"/>
        </w:rPr>
      </w:pPr>
      <w:r w:rsidRPr="0042777D">
        <w:rPr>
          <w:rFonts w:ascii="Arial Narrow" w:eastAsia="仿宋_GB2312" w:hAnsi="Arial Narrow" w:cs="仿宋_GB2312" w:hint="eastAsia"/>
          <w:sz w:val="30"/>
          <w:szCs w:val="30"/>
        </w:rPr>
        <w:t>（三）赛项归属产业类型：林业产业</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（四）赛项归属专业大类</w:t>
      </w:r>
      <w:r w:rsidRPr="0042777D">
        <w:rPr>
          <w:rFonts w:ascii="Times New Roman" w:eastAsia="仿宋_GB2312" w:hAnsi="Times New Roman" w:cs="Times New Roman"/>
          <w:sz w:val="30"/>
          <w:szCs w:val="30"/>
        </w:rPr>
        <w:t>/</w:t>
      </w:r>
      <w:r w:rsidRPr="0042777D">
        <w:rPr>
          <w:rFonts w:ascii="Times New Roman" w:eastAsia="仿宋_GB2312" w:hAnsi="Arial Narrow" w:cs="仿宋_GB2312" w:hint="eastAsia"/>
          <w:sz w:val="30"/>
          <w:szCs w:val="30"/>
        </w:rPr>
        <w:t>类</w:t>
      </w:r>
    </w:p>
    <w:tbl>
      <w:tblPr>
        <w:tblW w:w="869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1"/>
        <w:gridCol w:w="1871"/>
        <w:gridCol w:w="1465"/>
        <w:gridCol w:w="2549"/>
        <w:gridCol w:w="1843"/>
      </w:tblGrid>
      <w:tr w:rsidR="0042777D" w:rsidRPr="0042777D">
        <w:trPr>
          <w:trHeight w:val="495"/>
        </w:trPr>
        <w:tc>
          <w:tcPr>
            <w:tcW w:w="971" w:type="dxa"/>
            <w:vAlign w:val="center"/>
          </w:tcPr>
          <w:p w:rsidR="00F91F1B" w:rsidRPr="0042777D" w:rsidRDefault="00F91F1B">
            <w:pPr>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组别</w:t>
            </w:r>
          </w:p>
        </w:tc>
        <w:tc>
          <w:tcPr>
            <w:tcW w:w="1871" w:type="dxa"/>
            <w:vAlign w:val="center"/>
          </w:tcPr>
          <w:p w:rsidR="00F91F1B" w:rsidRPr="0042777D" w:rsidRDefault="00F91F1B">
            <w:pPr>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专业大类</w:t>
            </w:r>
          </w:p>
        </w:tc>
        <w:tc>
          <w:tcPr>
            <w:tcW w:w="1465" w:type="dxa"/>
            <w:vAlign w:val="center"/>
          </w:tcPr>
          <w:p w:rsidR="00F91F1B" w:rsidRPr="0042777D" w:rsidRDefault="00F91F1B">
            <w:pPr>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专业类</w:t>
            </w:r>
          </w:p>
        </w:tc>
        <w:tc>
          <w:tcPr>
            <w:tcW w:w="2549" w:type="dxa"/>
            <w:vAlign w:val="center"/>
          </w:tcPr>
          <w:p w:rsidR="00F91F1B" w:rsidRPr="0042777D" w:rsidRDefault="00F91F1B">
            <w:pPr>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专业名称</w:t>
            </w:r>
          </w:p>
        </w:tc>
        <w:tc>
          <w:tcPr>
            <w:tcW w:w="1843" w:type="dxa"/>
            <w:vAlign w:val="center"/>
          </w:tcPr>
          <w:p w:rsidR="00F91F1B" w:rsidRPr="0042777D" w:rsidRDefault="00F91F1B">
            <w:pPr>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专业代码</w:t>
            </w:r>
          </w:p>
        </w:tc>
      </w:tr>
      <w:tr w:rsidR="0042777D" w:rsidRPr="0042777D">
        <w:trPr>
          <w:trHeight w:val="312"/>
        </w:trPr>
        <w:tc>
          <w:tcPr>
            <w:tcW w:w="971" w:type="dxa"/>
            <w:vMerge w:val="restart"/>
            <w:vAlign w:val="center"/>
          </w:tcPr>
          <w:p w:rsidR="009A51CB" w:rsidRPr="0042777D" w:rsidRDefault="009A51CB">
            <w:pPr>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高职</w:t>
            </w:r>
          </w:p>
        </w:tc>
        <w:tc>
          <w:tcPr>
            <w:tcW w:w="1871" w:type="dxa"/>
            <w:vMerge w:val="restart"/>
            <w:vAlign w:val="center"/>
          </w:tcPr>
          <w:p w:rsidR="009A51CB" w:rsidRPr="0042777D" w:rsidRDefault="009A51CB">
            <w:pPr>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农林牧渔大类</w:t>
            </w:r>
          </w:p>
        </w:tc>
        <w:tc>
          <w:tcPr>
            <w:tcW w:w="1465" w:type="dxa"/>
            <w:vMerge w:val="restart"/>
            <w:vAlign w:val="center"/>
          </w:tcPr>
          <w:p w:rsidR="009A51CB" w:rsidRPr="0042777D" w:rsidRDefault="009A51CB">
            <w:pPr>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林业类</w:t>
            </w:r>
          </w:p>
        </w:tc>
        <w:tc>
          <w:tcPr>
            <w:tcW w:w="2549" w:type="dxa"/>
            <w:vAlign w:val="center"/>
          </w:tcPr>
          <w:p w:rsidR="009A51CB" w:rsidRPr="0042777D" w:rsidRDefault="009A51CB">
            <w:pPr>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林业技术</w:t>
            </w:r>
          </w:p>
        </w:tc>
        <w:tc>
          <w:tcPr>
            <w:tcW w:w="1843" w:type="dxa"/>
            <w:vAlign w:val="center"/>
          </w:tcPr>
          <w:p w:rsidR="009A51CB" w:rsidRPr="0042777D" w:rsidRDefault="009A51CB">
            <w:pPr>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510201</w:t>
            </w:r>
          </w:p>
        </w:tc>
      </w:tr>
      <w:tr w:rsidR="0042777D" w:rsidRPr="0042777D">
        <w:trPr>
          <w:trHeight w:val="312"/>
        </w:trPr>
        <w:tc>
          <w:tcPr>
            <w:tcW w:w="971" w:type="dxa"/>
            <w:vMerge/>
            <w:vAlign w:val="center"/>
          </w:tcPr>
          <w:p w:rsidR="009A51CB" w:rsidRPr="0042777D" w:rsidRDefault="009A51CB">
            <w:pPr>
              <w:jc w:val="center"/>
              <w:rPr>
                <w:rFonts w:ascii="Times New Roman" w:eastAsia="仿宋" w:hAnsi="Times New Roman" w:cs="Times New Roman"/>
                <w:sz w:val="24"/>
                <w:szCs w:val="24"/>
              </w:rPr>
            </w:pPr>
          </w:p>
        </w:tc>
        <w:tc>
          <w:tcPr>
            <w:tcW w:w="1871" w:type="dxa"/>
            <w:vMerge/>
            <w:vAlign w:val="center"/>
          </w:tcPr>
          <w:p w:rsidR="009A51CB" w:rsidRPr="0042777D" w:rsidRDefault="009A51CB">
            <w:pPr>
              <w:jc w:val="center"/>
              <w:rPr>
                <w:rFonts w:ascii="Times New Roman" w:eastAsia="仿宋" w:hAnsi="Times New Roman" w:cs="Times New Roman"/>
                <w:sz w:val="24"/>
                <w:szCs w:val="24"/>
              </w:rPr>
            </w:pPr>
          </w:p>
        </w:tc>
        <w:tc>
          <w:tcPr>
            <w:tcW w:w="1465" w:type="dxa"/>
            <w:vMerge/>
            <w:vAlign w:val="center"/>
          </w:tcPr>
          <w:p w:rsidR="009A51CB" w:rsidRPr="0042777D" w:rsidRDefault="009A51CB">
            <w:pPr>
              <w:jc w:val="center"/>
              <w:rPr>
                <w:rFonts w:ascii="Times New Roman" w:eastAsia="仿宋" w:hAnsi="Times New Roman" w:cs="Times New Roman"/>
                <w:sz w:val="24"/>
                <w:szCs w:val="24"/>
              </w:rPr>
            </w:pPr>
          </w:p>
        </w:tc>
        <w:tc>
          <w:tcPr>
            <w:tcW w:w="2549" w:type="dxa"/>
            <w:vAlign w:val="center"/>
          </w:tcPr>
          <w:p w:rsidR="009A51CB" w:rsidRPr="0042777D" w:rsidRDefault="009A51CB">
            <w:pPr>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森林资源保护</w:t>
            </w:r>
          </w:p>
        </w:tc>
        <w:tc>
          <w:tcPr>
            <w:tcW w:w="1843" w:type="dxa"/>
            <w:vAlign w:val="center"/>
          </w:tcPr>
          <w:p w:rsidR="009A51CB" w:rsidRPr="0042777D" w:rsidRDefault="009A51CB">
            <w:pPr>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510203</w:t>
            </w:r>
          </w:p>
        </w:tc>
      </w:tr>
      <w:tr w:rsidR="0042777D" w:rsidRPr="0042777D">
        <w:trPr>
          <w:trHeight w:val="312"/>
        </w:trPr>
        <w:tc>
          <w:tcPr>
            <w:tcW w:w="971" w:type="dxa"/>
            <w:vMerge/>
            <w:vAlign w:val="center"/>
          </w:tcPr>
          <w:p w:rsidR="009A51CB" w:rsidRPr="0042777D" w:rsidRDefault="009A51CB">
            <w:pPr>
              <w:jc w:val="center"/>
              <w:rPr>
                <w:rFonts w:ascii="Times New Roman" w:eastAsia="仿宋" w:hAnsi="Times New Roman" w:cs="Times New Roman"/>
                <w:sz w:val="24"/>
                <w:szCs w:val="24"/>
              </w:rPr>
            </w:pPr>
          </w:p>
        </w:tc>
        <w:tc>
          <w:tcPr>
            <w:tcW w:w="1871" w:type="dxa"/>
            <w:vMerge/>
            <w:vAlign w:val="center"/>
          </w:tcPr>
          <w:p w:rsidR="009A51CB" w:rsidRPr="0042777D" w:rsidRDefault="009A51CB">
            <w:pPr>
              <w:jc w:val="center"/>
              <w:rPr>
                <w:rFonts w:ascii="Times New Roman" w:eastAsia="仿宋" w:hAnsi="Times New Roman" w:cs="Times New Roman"/>
                <w:sz w:val="24"/>
                <w:szCs w:val="24"/>
              </w:rPr>
            </w:pPr>
          </w:p>
        </w:tc>
        <w:tc>
          <w:tcPr>
            <w:tcW w:w="1465" w:type="dxa"/>
            <w:vMerge/>
            <w:vAlign w:val="center"/>
          </w:tcPr>
          <w:p w:rsidR="009A51CB" w:rsidRPr="0042777D" w:rsidRDefault="009A51CB">
            <w:pPr>
              <w:jc w:val="center"/>
              <w:rPr>
                <w:rFonts w:ascii="Times New Roman" w:eastAsia="仿宋" w:hAnsi="Times New Roman" w:cs="Times New Roman"/>
                <w:sz w:val="24"/>
                <w:szCs w:val="24"/>
              </w:rPr>
            </w:pPr>
          </w:p>
        </w:tc>
        <w:tc>
          <w:tcPr>
            <w:tcW w:w="2549" w:type="dxa"/>
            <w:vAlign w:val="center"/>
          </w:tcPr>
          <w:p w:rsidR="009A51CB" w:rsidRPr="0042777D" w:rsidRDefault="009A51CB">
            <w:pPr>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自然保护区管理</w:t>
            </w:r>
          </w:p>
        </w:tc>
        <w:tc>
          <w:tcPr>
            <w:tcW w:w="1843" w:type="dxa"/>
            <w:vAlign w:val="center"/>
          </w:tcPr>
          <w:p w:rsidR="009A51CB" w:rsidRPr="0042777D" w:rsidRDefault="009A51CB">
            <w:pPr>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510209</w:t>
            </w:r>
          </w:p>
        </w:tc>
      </w:tr>
      <w:tr w:rsidR="0042777D" w:rsidRPr="0042777D">
        <w:trPr>
          <w:trHeight w:val="230"/>
        </w:trPr>
        <w:tc>
          <w:tcPr>
            <w:tcW w:w="971" w:type="dxa"/>
            <w:vMerge/>
            <w:vAlign w:val="center"/>
          </w:tcPr>
          <w:p w:rsidR="009A51CB" w:rsidRPr="0042777D" w:rsidRDefault="009A51CB">
            <w:pPr>
              <w:jc w:val="center"/>
              <w:rPr>
                <w:rFonts w:ascii="Times New Roman" w:eastAsia="仿宋" w:hAnsi="Times New Roman" w:cs="Times New Roman"/>
                <w:sz w:val="24"/>
                <w:szCs w:val="24"/>
              </w:rPr>
            </w:pPr>
          </w:p>
        </w:tc>
        <w:tc>
          <w:tcPr>
            <w:tcW w:w="1871" w:type="dxa"/>
            <w:vMerge/>
            <w:vAlign w:val="center"/>
          </w:tcPr>
          <w:p w:rsidR="009A51CB" w:rsidRPr="0042777D" w:rsidRDefault="009A51CB">
            <w:pPr>
              <w:jc w:val="center"/>
              <w:rPr>
                <w:rFonts w:ascii="Times New Roman" w:eastAsia="仿宋" w:hAnsi="Times New Roman" w:cs="Times New Roman"/>
                <w:sz w:val="24"/>
                <w:szCs w:val="24"/>
              </w:rPr>
            </w:pPr>
          </w:p>
        </w:tc>
        <w:tc>
          <w:tcPr>
            <w:tcW w:w="1465" w:type="dxa"/>
            <w:vMerge/>
            <w:vAlign w:val="center"/>
          </w:tcPr>
          <w:p w:rsidR="009A51CB" w:rsidRPr="0042777D" w:rsidRDefault="009A51CB">
            <w:pPr>
              <w:jc w:val="center"/>
              <w:rPr>
                <w:rFonts w:ascii="Times New Roman" w:eastAsia="仿宋" w:hAnsi="Times New Roman" w:cs="Times New Roman"/>
                <w:sz w:val="24"/>
                <w:szCs w:val="24"/>
              </w:rPr>
            </w:pPr>
          </w:p>
        </w:tc>
        <w:tc>
          <w:tcPr>
            <w:tcW w:w="2549" w:type="dxa"/>
            <w:vAlign w:val="center"/>
          </w:tcPr>
          <w:p w:rsidR="009A51CB" w:rsidRPr="0042777D" w:rsidRDefault="009A51CB">
            <w:pPr>
              <w:jc w:val="center"/>
              <w:rPr>
                <w:rFonts w:ascii="Times New Roman" w:eastAsia="仿宋" w:hAnsi="Times New Roman" w:cs="仿宋"/>
                <w:sz w:val="24"/>
                <w:szCs w:val="24"/>
              </w:rPr>
            </w:pPr>
            <w:r w:rsidRPr="0042777D">
              <w:rPr>
                <w:rFonts w:ascii="Times New Roman" w:eastAsia="仿宋" w:hAnsi="Times New Roman" w:cs="仿宋" w:hint="eastAsia"/>
                <w:sz w:val="24"/>
                <w:szCs w:val="24"/>
              </w:rPr>
              <w:t>园林技术专业</w:t>
            </w:r>
          </w:p>
        </w:tc>
        <w:tc>
          <w:tcPr>
            <w:tcW w:w="1843" w:type="dxa"/>
            <w:vAlign w:val="center"/>
          </w:tcPr>
          <w:p w:rsidR="009A51CB" w:rsidRPr="0042777D" w:rsidRDefault="009A51CB">
            <w:pPr>
              <w:jc w:val="center"/>
              <w:rPr>
                <w:rFonts w:ascii="Times New Roman" w:eastAsia="仿宋" w:hAnsi="Times New Roman" w:cs="仿宋"/>
                <w:sz w:val="24"/>
                <w:szCs w:val="24"/>
              </w:rPr>
            </w:pPr>
            <w:r w:rsidRPr="0042777D">
              <w:rPr>
                <w:rFonts w:ascii="Times New Roman" w:eastAsia="仿宋" w:hAnsi="Times New Roman" w:cs="仿宋"/>
                <w:sz w:val="24"/>
                <w:szCs w:val="24"/>
              </w:rPr>
              <w:t>510202</w:t>
            </w:r>
          </w:p>
        </w:tc>
      </w:tr>
      <w:tr w:rsidR="0042777D" w:rsidRPr="0042777D">
        <w:trPr>
          <w:trHeight w:val="380"/>
        </w:trPr>
        <w:tc>
          <w:tcPr>
            <w:tcW w:w="971" w:type="dxa"/>
            <w:vMerge/>
            <w:vAlign w:val="center"/>
          </w:tcPr>
          <w:p w:rsidR="009A51CB" w:rsidRPr="0042777D" w:rsidRDefault="009A51CB" w:rsidP="00106040">
            <w:pPr>
              <w:numPr>
                <w:ins w:id="1" w:author="左家哺" w:date="2019-02-27T09:52:00Z"/>
              </w:numPr>
              <w:jc w:val="center"/>
              <w:rPr>
                <w:rFonts w:ascii="Times New Roman" w:eastAsia="仿宋" w:hAnsi="Times New Roman" w:cs="Times New Roman"/>
                <w:sz w:val="24"/>
                <w:szCs w:val="24"/>
              </w:rPr>
            </w:pPr>
          </w:p>
        </w:tc>
        <w:tc>
          <w:tcPr>
            <w:tcW w:w="1871" w:type="dxa"/>
            <w:vAlign w:val="center"/>
          </w:tcPr>
          <w:p w:rsidR="009A51CB" w:rsidRPr="0042777D" w:rsidRDefault="009A51CB">
            <w:pPr>
              <w:jc w:val="center"/>
              <w:rPr>
                <w:rFonts w:ascii="Times New Roman" w:eastAsia="仿宋" w:hAnsi="Times New Roman" w:cs="仿宋"/>
                <w:sz w:val="24"/>
                <w:szCs w:val="24"/>
              </w:rPr>
            </w:pPr>
            <w:r w:rsidRPr="0042777D">
              <w:rPr>
                <w:rFonts w:ascii="Times New Roman" w:eastAsia="仿宋" w:hAnsi="Times New Roman" w:cs="仿宋" w:hint="eastAsia"/>
                <w:sz w:val="24"/>
                <w:szCs w:val="24"/>
              </w:rPr>
              <w:t>土建大类</w:t>
            </w:r>
          </w:p>
        </w:tc>
        <w:tc>
          <w:tcPr>
            <w:tcW w:w="1465" w:type="dxa"/>
            <w:vAlign w:val="center"/>
          </w:tcPr>
          <w:p w:rsidR="009A51CB" w:rsidRPr="0042777D" w:rsidRDefault="009A51CB">
            <w:pPr>
              <w:jc w:val="center"/>
              <w:rPr>
                <w:rFonts w:ascii="Times New Roman" w:eastAsia="仿宋" w:hAnsi="Times New Roman" w:cs="Times New Roman"/>
                <w:sz w:val="24"/>
                <w:szCs w:val="24"/>
              </w:rPr>
            </w:pPr>
            <w:r w:rsidRPr="0042777D">
              <w:rPr>
                <w:rFonts w:ascii="Arial" w:hAnsi="Arial" w:cs="Arial"/>
                <w:b/>
                <w:bCs/>
              </w:rPr>
              <w:t>建筑设计类</w:t>
            </w:r>
          </w:p>
        </w:tc>
        <w:tc>
          <w:tcPr>
            <w:tcW w:w="2549" w:type="dxa"/>
            <w:vAlign w:val="center"/>
          </w:tcPr>
          <w:p w:rsidR="009A51CB" w:rsidRPr="0042777D" w:rsidRDefault="009A51CB">
            <w:pPr>
              <w:jc w:val="center"/>
              <w:rPr>
                <w:rFonts w:ascii="Times New Roman" w:eastAsia="仿宋" w:hAnsi="Times New Roman" w:cs="仿宋"/>
                <w:sz w:val="24"/>
                <w:szCs w:val="24"/>
              </w:rPr>
            </w:pPr>
            <w:r w:rsidRPr="0042777D">
              <w:rPr>
                <w:rFonts w:ascii="Times New Roman" w:eastAsia="仿宋" w:hAnsi="Times New Roman" w:cs="仿宋" w:hint="eastAsia"/>
                <w:sz w:val="24"/>
                <w:szCs w:val="24"/>
              </w:rPr>
              <w:t>园林工程技术</w:t>
            </w:r>
          </w:p>
        </w:tc>
        <w:tc>
          <w:tcPr>
            <w:tcW w:w="1843" w:type="dxa"/>
            <w:vAlign w:val="center"/>
          </w:tcPr>
          <w:p w:rsidR="009A51CB" w:rsidRPr="0042777D" w:rsidRDefault="009A51CB">
            <w:pPr>
              <w:jc w:val="center"/>
              <w:rPr>
                <w:rFonts w:ascii="Times New Roman" w:eastAsia="仿宋" w:hAnsi="Times New Roman" w:cs="仿宋"/>
                <w:sz w:val="24"/>
                <w:szCs w:val="24"/>
              </w:rPr>
            </w:pPr>
            <w:r w:rsidRPr="0042777D">
              <w:rPr>
                <w:rFonts w:ascii="Times New Roman" w:eastAsia="仿宋" w:hAnsi="Times New Roman" w:cs="仿宋"/>
                <w:sz w:val="24"/>
                <w:szCs w:val="24"/>
              </w:rPr>
              <w:t>560106</w:t>
            </w:r>
          </w:p>
        </w:tc>
      </w:tr>
    </w:tbl>
    <w:p w:rsidR="00F91F1B" w:rsidRPr="0042777D" w:rsidRDefault="00F91F1B">
      <w:pPr>
        <w:snapToGrid w:val="0"/>
        <w:spacing w:line="440" w:lineRule="exact"/>
        <w:ind w:firstLineChars="200" w:firstLine="400"/>
        <w:rPr>
          <w:rFonts w:ascii="Times New Roman" w:eastAsia="仿宋_GB2312" w:hAnsi="Times New Roman" w:cs="Times New Roman"/>
          <w:sz w:val="20"/>
          <w:szCs w:val="20"/>
        </w:rPr>
      </w:pPr>
      <w:r w:rsidRPr="0042777D">
        <w:rPr>
          <w:rFonts w:ascii="Times New Roman" w:eastAsia="仿宋_GB2312" w:hAnsi="Arial Narrow" w:cs="仿宋_GB2312" w:hint="eastAsia"/>
          <w:sz w:val="20"/>
          <w:szCs w:val="20"/>
        </w:rPr>
        <w:t>注：请按现行的《普通高等学校高等职业教育（专科）专业目录》和《中等职业学校专业目录》标准，明确赛项对应的专业类别、代码及名称。</w:t>
      </w:r>
    </w:p>
    <w:p w:rsidR="00F91F1B" w:rsidRPr="0042777D" w:rsidRDefault="00F91F1B" w:rsidP="00C364DC">
      <w:pPr>
        <w:pStyle w:val="af4"/>
        <w:snapToGrid w:val="0"/>
        <w:spacing w:line="560" w:lineRule="exact"/>
        <w:ind w:left="420" w:firstLineChars="0" w:firstLine="0"/>
        <w:jc w:val="left"/>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lastRenderedPageBreak/>
        <w:t>二、赛项申报专家组</w:t>
      </w:r>
    </w:p>
    <w:p w:rsidR="00F91F1B" w:rsidRPr="0042777D" w:rsidRDefault="00F91F1B" w:rsidP="00C364DC">
      <w:pPr>
        <w:pStyle w:val="af4"/>
        <w:snapToGrid w:val="0"/>
        <w:spacing w:line="560" w:lineRule="exact"/>
        <w:ind w:left="420" w:firstLineChars="0" w:firstLine="0"/>
        <w:jc w:val="center"/>
        <w:rPr>
          <w:rFonts w:ascii="Times New Roman" w:hAnsi="Times New Roman" w:cs="Times New Roman"/>
          <w:b/>
          <w:bCs/>
          <w:sz w:val="24"/>
          <w:szCs w:val="24"/>
        </w:rPr>
      </w:pPr>
      <w:r w:rsidRPr="0042777D">
        <w:rPr>
          <w:rFonts w:ascii="Times New Roman" w:hAnsi="Times New Roman" w:cs="宋体" w:hint="eastAsia"/>
          <w:b/>
          <w:bCs/>
          <w:sz w:val="24"/>
          <w:szCs w:val="24"/>
        </w:rPr>
        <w:t>（略）</w:t>
      </w:r>
    </w:p>
    <w:p w:rsidR="00F91F1B" w:rsidRPr="0042777D" w:rsidRDefault="00F91F1B" w:rsidP="00C364DC">
      <w:pPr>
        <w:pStyle w:val="af4"/>
        <w:snapToGrid w:val="0"/>
        <w:spacing w:line="560" w:lineRule="exact"/>
        <w:ind w:left="420" w:firstLineChars="0" w:firstLine="0"/>
        <w:jc w:val="left"/>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三、赛项目的</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林草病虫害鉴定、标本制作和综合防治技术等技能是森林资源保护和林学技术等林业类专业学生及从事林业生产领域人员的一项必备的技能。本项目主要针对林业有害生物防治产业发展要求和人才需求，面向高职院校森林资源保护、林业技术、自然保护区管理等专业组队，考核学生的病虫害识别、标本整理制作和综合防治技术的能力。通过林草病虫害技能竞赛，能有效促进高职院校森林资源保护、林业技术和自然保护管理专业群之间的交流，引领专业建设与课程改革；加大人才队伍建设力度，提升林草行业的发展水平。</w:t>
      </w:r>
    </w:p>
    <w:p w:rsidR="00F91F1B" w:rsidRPr="0042777D" w:rsidRDefault="00F91F1B" w:rsidP="00106040">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四、赛项设计原则</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（一）公开、公平、公正。</w:t>
      </w:r>
      <w:r w:rsidRPr="0042777D">
        <w:rPr>
          <w:rFonts w:ascii="Times New Roman" w:eastAsia="仿宋_GB2312" w:hAnsi="Times New Roman" w:cs="仿宋_GB2312" w:hint="eastAsia"/>
          <w:sz w:val="30"/>
          <w:szCs w:val="30"/>
        </w:rPr>
        <w:t>要求所有裁判人员严格按照比赛评分规则，秉公办事，公正严明，确保大赛顺利举行。为体现竞赛公平公正原则，成立裁判竞赛委员会，制定统一竞赛标准，在比赛之前予以公布，以保证参赛选手在同一规定条件下公平竞赛。</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（二）赛项关联职业岗位面广、专业人才需求量大、行业人才紧缺、职业院校开设专业点多，相关企业分布广泛，没有地区差异。</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（三）竞赛内容对应相关职业岗位或岗位群、体现专业核心能力与核心知识、涵盖丰富的专业知识与专业技能点，体现岗位通用技术和选手能力。</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（四）竞赛平台成熟。根据行业特点，赛项选择相对先进、通用性强、社会保有量高的设备与软件。</w:t>
      </w:r>
      <w:proofErr w:type="gramStart"/>
      <w:r w:rsidRPr="0042777D">
        <w:rPr>
          <w:rFonts w:ascii="Times New Roman" w:eastAsia="仿宋_GB2312" w:hAnsi="Arial Narrow" w:cs="仿宋_GB2312" w:hint="eastAsia"/>
          <w:sz w:val="30"/>
          <w:szCs w:val="30"/>
        </w:rPr>
        <w:t>竞赛全</w:t>
      </w:r>
      <w:proofErr w:type="gramEnd"/>
      <w:r w:rsidRPr="0042777D">
        <w:rPr>
          <w:rFonts w:ascii="Times New Roman" w:eastAsia="仿宋_GB2312" w:hAnsi="Arial Narrow" w:cs="仿宋_GB2312" w:hint="eastAsia"/>
          <w:sz w:val="30"/>
          <w:szCs w:val="30"/>
        </w:rPr>
        <w:t>过程在学院</w:t>
      </w:r>
      <w:r w:rsidR="00805E40">
        <w:rPr>
          <w:rFonts w:ascii="Times New Roman" w:eastAsia="仿宋_GB2312" w:hAnsi="Arial Narrow" w:cs="仿宋_GB2312" w:hint="eastAsia"/>
          <w:sz w:val="30"/>
          <w:szCs w:val="30"/>
        </w:rPr>
        <w:t>植物保护</w:t>
      </w:r>
      <w:r w:rsidRPr="0042777D">
        <w:rPr>
          <w:rFonts w:ascii="Times New Roman" w:eastAsia="仿宋_GB2312" w:hAnsi="Arial Narrow" w:cs="仿宋_GB2312" w:hint="eastAsia"/>
          <w:sz w:val="30"/>
          <w:szCs w:val="30"/>
        </w:rPr>
        <w:t>实训中心和院内实训基地完成。</w:t>
      </w:r>
    </w:p>
    <w:p w:rsidR="00F91F1B" w:rsidRPr="0042777D" w:rsidRDefault="00F91F1B" w:rsidP="00106040">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lastRenderedPageBreak/>
        <w:t>五、</w:t>
      </w:r>
      <w:bookmarkStart w:id="2" w:name="OLE_LINK55"/>
      <w:r w:rsidRPr="0042777D">
        <w:rPr>
          <w:rFonts w:ascii="Times New Roman" w:eastAsia="仿宋_GB2312" w:hAnsi="Times New Roman" w:cs="仿宋_GB2312" w:hint="eastAsia"/>
          <w:b/>
          <w:bCs/>
          <w:sz w:val="30"/>
          <w:szCs w:val="30"/>
        </w:rPr>
        <w:t>赛项方案的特色与创新点</w:t>
      </w:r>
      <w:bookmarkEnd w:id="2"/>
    </w:p>
    <w:p w:rsidR="00F91F1B" w:rsidRPr="00AB7AF8" w:rsidRDefault="00F91F1B" w:rsidP="00106040">
      <w:pPr>
        <w:snapToGrid w:val="0"/>
        <w:spacing w:line="560" w:lineRule="exact"/>
        <w:ind w:firstLineChars="200" w:firstLine="600"/>
        <w:rPr>
          <w:rFonts w:ascii="Times New Roman" w:eastAsia="仿宋_GB2312" w:hAnsi="Arial Narrow" w:cs="仿宋_GB2312"/>
          <w:sz w:val="30"/>
          <w:szCs w:val="30"/>
        </w:rPr>
      </w:pPr>
      <w:r w:rsidRPr="00AB7AF8">
        <w:rPr>
          <w:rFonts w:ascii="Times New Roman" w:eastAsia="仿宋_GB2312" w:hAnsi="Arial Narrow" w:cs="仿宋_GB2312"/>
          <w:sz w:val="30"/>
          <w:szCs w:val="30"/>
        </w:rPr>
        <w:t>1.</w:t>
      </w:r>
      <w:r w:rsidRPr="00AB7AF8">
        <w:rPr>
          <w:rFonts w:ascii="Times New Roman" w:eastAsia="仿宋_GB2312" w:hAnsi="Arial Narrow" w:cs="仿宋_GB2312" w:hint="eastAsia"/>
          <w:sz w:val="30"/>
          <w:szCs w:val="30"/>
        </w:rPr>
        <w:t>竞赛内容与技能考证对接，目前国家职业资格目录中，林业类技能人员职业资格仅保留</w:t>
      </w:r>
      <w:r w:rsidRPr="00AB7AF8">
        <w:rPr>
          <w:rFonts w:ascii="Times New Roman" w:eastAsia="仿宋_GB2312" w:hAnsi="Arial Narrow" w:cs="仿宋_GB2312"/>
          <w:sz w:val="30"/>
          <w:szCs w:val="30"/>
        </w:rPr>
        <w:t>2</w:t>
      </w:r>
      <w:r w:rsidRPr="00AB7AF8">
        <w:rPr>
          <w:rFonts w:ascii="Times New Roman" w:eastAsia="仿宋_GB2312" w:hAnsi="Arial Narrow" w:cs="仿宋_GB2312" w:hint="eastAsia"/>
          <w:sz w:val="30"/>
          <w:szCs w:val="30"/>
        </w:rPr>
        <w:t>项，即：林业有害生物</w:t>
      </w:r>
      <w:proofErr w:type="gramStart"/>
      <w:r w:rsidRPr="00AB7AF8">
        <w:rPr>
          <w:rFonts w:ascii="Times New Roman" w:eastAsia="仿宋_GB2312" w:hAnsi="Arial Narrow" w:cs="仿宋_GB2312" w:hint="eastAsia"/>
          <w:sz w:val="30"/>
          <w:szCs w:val="30"/>
        </w:rPr>
        <w:t>防治员</w:t>
      </w:r>
      <w:proofErr w:type="gramEnd"/>
      <w:r w:rsidRPr="00AB7AF8">
        <w:rPr>
          <w:rFonts w:ascii="Times New Roman" w:eastAsia="仿宋_GB2312" w:hAnsi="Arial Narrow" w:cs="仿宋_GB2312" w:hint="eastAsia"/>
          <w:sz w:val="30"/>
          <w:szCs w:val="30"/>
        </w:rPr>
        <w:t>和森林消防员。本竞赛项目对接林业有害生物</w:t>
      </w:r>
      <w:proofErr w:type="gramStart"/>
      <w:r w:rsidRPr="00AB7AF8">
        <w:rPr>
          <w:rFonts w:ascii="Times New Roman" w:eastAsia="仿宋_GB2312" w:hAnsi="Arial Narrow" w:cs="仿宋_GB2312" w:hint="eastAsia"/>
          <w:sz w:val="30"/>
          <w:szCs w:val="30"/>
        </w:rPr>
        <w:t>防治员</w:t>
      </w:r>
      <w:proofErr w:type="gramEnd"/>
      <w:r w:rsidRPr="00AB7AF8">
        <w:rPr>
          <w:rFonts w:ascii="Times New Roman" w:eastAsia="仿宋_GB2312" w:hAnsi="Arial Narrow" w:cs="仿宋_GB2312" w:hint="eastAsia"/>
          <w:sz w:val="30"/>
          <w:szCs w:val="30"/>
        </w:rPr>
        <w:t>的基本技能要求，体现了该项技能的特殊性、实用性。竞赛内容与过程以企业或生产应用中任务为考核内容，操作性强，体现了竞赛与实践教学相结合的特点。</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bookmarkStart w:id="3" w:name="_GoBack"/>
      <w:r w:rsidRPr="00AB7AF8">
        <w:rPr>
          <w:rFonts w:ascii="Times New Roman" w:eastAsia="仿宋_GB2312" w:hAnsi="Arial Narrow" w:cs="仿宋_GB2312"/>
          <w:sz w:val="30"/>
          <w:szCs w:val="30"/>
        </w:rPr>
        <w:t>2.</w:t>
      </w:r>
      <w:r w:rsidRPr="00AB7AF8">
        <w:rPr>
          <w:rFonts w:ascii="Times New Roman" w:eastAsia="仿宋_GB2312" w:hAnsi="Arial Narrow" w:cs="仿宋_GB2312" w:hint="eastAsia"/>
          <w:sz w:val="30"/>
          <w:szCs w:val="30"/>
        </w:rPr>
        <w:t>本次病虫害鉴定、标本制作及病虫害综合防治技术技能大赛</w:t>
      </w:r>
      <w:bookmarkEnd w:id="3"/>
      <w:r w:rsidRPr="0042777D">
        <w:rPr>
          <w:rFonts w:ascii="Times New Roman" w:eastAsia="仿宋_GB2312" w:hAnsi="Arial Narrow" w:cs="仿宋_GB2312" w:hint="eastAsia"/>
          <w:sz w:val="30"/>
          <w:szCs w:val="30"/>
        </w:rPr>
        <w:t>具体比赛内容的选择，将专业技能、专业知识合为一体，较为全面地考查、衡量学生的专业素质和专业综合能力，为调动学生学习热情、提高专业素质、提升人才培养质量等，发挥极大的促进作用。</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3.</w:t>
      </w:r>
      <w:r w:rsidRPr="0042777D">
        <w:rPr>
          <w:rFonts w:ascii="Times New Roman" w:eastAsia="仿宋_GB2312" w:hAnsi="Arial Narrow" w:cs="仿宋_GB2312" w:hint="eastAsia"/>
          <w:sz w:val="30"/>
          <w:szCs w:val="30"/>
        </w:rPr>
        <w:t>在资源转化方面，通过本次竞赛将会为中国现代林业职业教育集团森林资源保护、林业技术、自然保护区管理专业人才培养的学校，提供全新的交流平台，为教学规范、教材建设、教学方法及技能研发等教学研究，提供较为规范、全面的教学和参考资料，为提升林业教育整体水平发挥重要作用。</w:t>
      </w:r>
    </w:p>
    <w:p w:rsidR="00F91F1B" w:rsidRPr="0042777D" w:rsidRDefault="00F91F1B" w:rsidP="00106040">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六、竞赛内容简介</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本次竞赛内容是：①病虫害标本识别，包括通过镜检识别病虫害种类、通过图片识别病虫害种类、通过识别标本鉴定病虫害种类；②病虫害标本整理制作，包括昆虫展翅、展肢等；③病虫害综合防治技术等。</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本赛项为个人技能操作竞赛形式</w:t>
      </w:r>
      <w:r w:rsidR="008F36E0">
        <w:rPr>
          <w:rFonts w:ascii="Times New Roman" w:eastAsia="仿宋_GB2312" w:hAnsi="Arial Narrow" w:cs="仿宋_GB2312" w:hint="eastAsia"/>
          <w:sz w:val="30"/>
          <w:szCs w:val="30"/>
        </w:rPr>
        <w:t>，</w:t>
      </w:r>
      <w:r w:rsidRPr="0042777D">
        <w:rPr>
          <w:rFonts w:ascii="Times New Roman" w:eastAsia="仿宋_GB2312" w:hAnsi="Arial Narrow" w:cs="仿宋_GB2312" w:hint="eastAsia"/>
          <w:sz w:val="30"/>
          <w:szCs w:val="30"/>
        </w:rPr>
        <w:t>每个单位</w:t>
      </w:r>
      <w:r w:rsidR="008F36E0">
        <w:rPr>
          <w:rFonts w:ascii="Times New Roman" w:eastAsia="仿宋_GB2312" w:hAnsi="Arial Narrow" w:cs="仿宋_GB2312" w:hint="eastAsia"/>
          <w:sz w:val="30"/>
          <w:szCs w:val="30"/>
        </w:rPr>
        <w:t>限报选手</w:t>
      </w:r>
      <w:r w:rsidR="008F36E0">
        <w:rPr>
          <w:rFonts w:ascii="Times New Roman" w:eastAsia="仿宋_GB2312" w:hAnsi="Arial Narrow" w:cs="仿宋_GB2312" w:hint="eastAsia"/>
          <w:sz w:val="30"/>
          <w:szCs w:val="30"/>
        </w:rPr>
        <w:t>1</w:t>
      </w:r>
      <w:r w:rsidRPr="0042777D">
        <w:rPr>
          <w:rFonts w:ascii="Times New Roman" w:eastAsia="仿宋_GB2312" w:hAnsi="Arial Narrow" w:cs="仿宋_GB2312" w:hint="eastAsia"/>
          <w:sz w:val="30"/>
          <w:szCs w:val="30"/>
        </w:rPr>
        <w:t>人</w:t>
      </w:r>
      <w:r w:rsidR="008F36E0">
        <w:rPr>
          <w:rFonts w:ascii="Times New Roman" w:eastAsia="仿宋_GB2312" w:hAnsi="Arial Narrow" w:cs="仿宋_GB2312" w:hint="eastAsia"/>
          <w:sz w:val="30"/>
          <w:szCs w:val="30"/>
        </w:rPr>
        <w:t>，指导教师</w:t>
      </w:r>
      <w:r w:rsidR="008F36E0">
        <w:rPr>
          <w:rFonts w:ascii="Times New Roman" w:eastAsia="仿宋_GB2312" w:hAnsi="Arial Narrow" w:cs="仿宋_GB2312" w:hint="eastAsia"/>
          <w:sz w:val="30"/>
          <w:szCs w:val="30"/>
        </w:rPr>
        <w:t>1</w:t>
      </w:r>
      <w:r w:rsidR="008F36E0">
        <w:rPr>
          <w:rFonts w:ascii="Times New Roman" w:eastAsia="仿宋_GB2312" w:hAnsi="Arial Narrow" w:cs="仿宋_GB2312" w:hint="eastAsia"/>
          <w:sz w:val="30"/>
          <w:szCs w:val="30"/>
        </w:rPr>
        <w:t>人</w:t>
      </w:r>
      <w:r w:rsidRPr="0042777D">
        <w:rPr>
          <w:rFonts w:ascii="Times New Roman" w:eastAsia="仿宋_GB2312" w:hAnsi="Arial Narrow" w:cs="仿宋_GB2312" w:hint="eastAsia"/>
          <w:sz w:val="30"/>
          <w:szCs w:val="30"/>
        </w:rPr>
        <w:t>。</w:t>
      </w:r>
    </w:p>
    <w:p w:rsidR="00F91F1B" w:rsidRPr="0042777D" w:rsidRDefault="00F91F1B" w:rsidP="00106040">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七、竞赛方式（含组队要求）</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lastRenderedPageBreak/>
        <w:t>（一）报名资格</w:t>
      </w:r>
    </w:p>
    <w:p w:rsidR="00F91F1B" w:rsidRPr="0042777D" w:rsidRDefault="00F91F1B" w:rsidP="00106040">
      <w:pPr>
        <w:snapToGrid w:val="0"/>
        <w:spacing w:line="560" w:lineRule="exact"/>
        <w:ind w:firstLineChars="200" w:firstLine="600"/>
        <w:rPr>
          <w:rFonts w:ascii="Arial Narrow" w:eastAsia="仿宋_GB2312" w:hAnsi="Arial Narrow" w:cs="Times New Roman"/>
          <w:sz w:val="30"/>
          <w:szCs w:val="30"/>
        </w:rPr>
      </w:pPr>
      <w:r w:rsidRPr="0042777D">
        <w:rPr>
          <w:rFonts w:ascii="Arial Narrow" w:eastAsia="仿宋_GB2312" w:hAnsi="Arial Narrow" w:cs="Arial Narrow"/>
          <w:sz w:val="30"/>
          <w:szCs w:val="30"/>
        </w:rPr>
        <w:t>1.</w:t>
      </w:r>
      <w:r w:rsidRPr="0042777D">
        <w:rPr>
          <w:rFonts w:ascii="Arial Narrow" w:eastAsia="仿宋_GB2312" w:hAnsi="Arial Narrow" w:cs="仿宋_GB2312" w:hint="eastAsia"/>
          <w:sz w:val="30"/>
          <w:szCs w:val="30"/>
        </w:rPr>
        <w:t>参赛选手须为普通高等学校全日制在籍专科学生。本科院校中高职</w:t>
      </w:r>
      <w:r w:rsidR="008F36E0">
        <w:rPr>
          <w:rFonts w:ascii="Arial Narrow" w:eastAsia="仿宋_GB2312" w:hAnsi="Arial Narrow" w:cs="仿宋_GB2312" w:hint="eastAsia"/>
          <w:sz w:val="30"/>
          <w:szCs w:val="30"/>
        </w:rPr>
        <w:t>高专</w:t>
      </w:r>
      <w:r w:rsidRPr="0042777D">
        <w:rPr>
          <w:rFonts w:ascii="Arial Narrow" w:eastAsia="仿宋_GB2312" w:hAnsi="Arial Narrow" w:cs="仿宋_GB2312" w:hint="eastAsia"/>
          <w:sz w:val="30"/>
          <w:szCs w:val="30"/>
        </w:rPr>
        <w:t>类全日制在籍学生。五年制高职四、五年级学生。</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参赛选手为森林资源保护、林业技术、自然保护区管理等相关专业。</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2.</w:t>
      </w:r>
      <w:r w:rsidRPr="0042777D">
        <w:rPr>
          <w:rFonts w:ascii="Times New Roman" w:eastAsia="仿宋_GB2312" w:hAnsi="Arial Narrow" w:cs="仿宋_GB2312" w:hint="eastAsia"/>
          <w:sz w:val="30"/>
          <w:szCs w:val="30"/>
        </w:rPr>
        <w:t>选手年龄须不超过</w:t>
      </w:r>
      <w:r w:rsidRPr="0042777D">
        <w:rPr>
          <w:rFonts w:ascii="Times New Roman" w:eastAsia="仿宋_GB2312" w:hAnsi="Times New Roman" w:cs="Times New Roman"/>
          <w:sz w:val="30"/>
          <w:szCs w:val="30"/>
        </w:rPr>
        <w:t>25</w:t>
      </w:r>
      <w:r w:rsidRPr="0042777D">
        <w:rPr>
          <w:rFonts w:ascii="Times New Roman" w:eastAsia="仿宋_GB2312" w:hAnsi="Arial Narrow" w:cs="仿宋_GB2312" w:hint="eastAsia"/>
          <w:sz w:val="30"/>
          <w:szCs w:val="30"/>
        </w:rPr>
        <w:t>周岁，年龄计算的截止时间以比赛当年报名时间为准。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3.</w:t>
      </w:r>
      <w:r w:rsidRPr="0042777D">
        <w:rPr>
          <w:rFonts w:ascii="Times New Roman" w:eastAsia="仿宋_GB2312" w:hAnsi="Arial Narrow" w:cs="仿宋_GB2312" w:hint="eastAsia"/>
          <w:sz w:val="30"/>
          <w:szCs w:val="30"/>
        </w:rPr>
        <w:t>大赛执委会办公室行使对参赛人员资格进行抽查的权利。</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（二）选手须知</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1.</w:t>
      </w:r>
      <w:r w:rsidRPr="0042777D">
        <w:rPr>
          <w:rFonts w:ascii="Times New Roman" w:eastAsia="仿宋_GB2312" w:hAnsi="Arial Narrow" w:cs="仿宋_GB2312" w:hint="eastAsia"/>
          <w:sz w:val="30"/>
          <w:szCs w:val="30"/>
        </w:rPr>
        <w:t>参赛选手必须持本人身份证并携（佩）戴组委会签发的参赛</w:t>
      </w:r>
      <w:proofErr w:type="gramStart"/>
      <w:r w:rsidRPr="0042777D">
        <w:rPr>
          <w:rFonts w:ascii="Times New Roman" w:eastAsia="仿宋_GB2312" w:hAnsi="Arial Narrow" w:cs="仿宋_GB2312" w:hint="eastAsia"/>
          <w:sz w:val="30"/>
          <w:szCs w:val="30"/>
        </w:rPr>
        <w:t>证参加</w:t>
      </w:r>
      <w:proofErr w:type="gramEnd"/>
      <w:r w:rsidRPr="0042777D">
        <w:rPr>
          <w:rFonts w:ascii="Times New Roman" w:eastAsia="仿宋_GB2312" w:hAnsi="Arial Narrow" w:cs="仿宋_GB2312" w:hint="eastAsia"/>
          <w:sz w:val="30"/>
          <w:szCs w:val="30"/>
        </w:rPr>
        <w:t>比赛。</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2.</w:t>
      </w:r>
      <w:r w:rsidRPr="0042777D">
        <w:rPr>
          <w:rFonts w:ascii="Times New Roman" w:eastAsia="仿宋_GB2312" w:hAnsi="Arial Narrow" w:cs="仿宋_GB2312" w:hint="eastAsia"/>
          <w:sz w:val="30"/>
          <w:szCs w:val="30"/>
        </w:rPr>
        <w:t>参赛选手必须按比赛时间，提前</w:t>
      </w:r>
      <w:r w:rsidRPr="0042777D">
        <w:rPr>
          <w:rFonts w:ascii="Times New Roman" w:eastAsia="仿宋_GB2312" w:hAnsi="Times New Roman" w:cs="Times New Roman"/>
          <w:sz w:val="30"/>
          <w:szCs w:val="30"/>
        </w:rPr>
        <w:t>20</w:t>
      </w:r>
      <w:r w:rsidRPr="0042777D">
        <w:rPr>
          <w:rFonts w:ascii="Times New Roman" w:eastAsia="仿宋_GB2312" w:hAnsi="Arial Narrow" w:cs="仿宋_GB2312" w:hint="eastAsia"/>
          <w:sz w:val="30"/>
          <w:szCs w:val="30"/>
        </w:rPr>
        <w:t>分钟检录进入赛场。并按照抽签的编号参加比赛。迟到者按自动弃权处理。离开赛场后不得在赛场周围高声谈论、逗留。</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3.</w:t>
      </w:r>
      <w:r w:rsidRPr="0042777D">
        <w:rPr>
          <w:rFonts w:ascii="Times New Roman" w:eastAsia="仿宋_GB2312" w:hAnsi="Arial Narrow" w:cs="仿宋_GB2312" w:hint="eastAsia"/>
          <w:sz w:val="30"/>
          <w:szCs w:val="30"/>
        </w:rPr>
        <w:t>参赛选手应严格遵守竞赛规则。</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（三）赛场规则。</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1.</w:t>
      </w:r>
      <w:r w:rsidRPr="0042777D">
        <w:rPr>
          <w:rFonts w:ascii="Times New Roman" w:eastAsia="仿宋_GB2312" w:hAnsi="Arial Narrow" w:cs="仿宋_GB2312" w:hint="eastAsia"/>
          <w:sz w:val="30"/>
          <w:szCs w:val="30"/>
        </w:rPr>
        <w:t>赛</w:t>
      </w:r>
      <w:proofErr w:type="gramStart"/>
      <w:r w:rsidRPr="0042777D">
        <w:rPr>
          <w:rFonts w:ascii="Times New Roman" w:eastAsia="仿宋_GB2312" w:hAnsi="Arial Narrow" w:cs="仿宋_GB2312" w:hint="eastAsia"/>
          <w:sz w:val="30"/>
          <w:szCs w:val="30"/>
        </w:rPr>
        <w:t>务</w:t>
      </w:r>
      <w:proofErr w:type="gramEnd"/>
      <w:r w:rsidRPr="0042777D">
        <w:rPr>
          <w:rFonts w:ascii="Times New Roman" w:eastAsia="仿宋_GB2312" w:hAnsi="Arial Narrow" w:cs="仿宋_GB2312" w:hint="eastAsia"/>
          <w:sz w:val="30"/>
          <w:szCs w:val="30"/>
        </w:rPr>
        <w:t>人员必须统一佩戴由组委会签发的胸卡，着装整齐。</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2.</w:t>
      </w:r>
      <w:r w:rsidRPr="0042777D">
        <w:rPr>
          <w:rFonts w:ascii="Times New Roman" w:eastAsia="仿宋_GB2312" w:hAnsi="Arial Narrow" w:cs="仿宋_GB2312" w:hint="eastAsia"/>
          <w:sz w:val="30"/>
          <w:szCs w:val="30"/>
        </w:rPr>
        <w:t>赛场设有监考员、安全巡视和赛场配备的工作人员。</w:t>
      </w:r>
    </w:p>
    <w:p w:rsidR="00F91F1B" w:rsidRPr="0042777D" w:rsidRDefault="00F91F1B" w:rsidP="00106040">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八、竞赛时间安排与流程</w:t>
      </w:r>
    </w:p>
    <w:p w:rsidR="00F91F1B" w:rsidRPr="0042777D" w:rsidRDefault="00CF5C03" w:rsidP="00106040">
      <w:pPr>
        <w:snapToGrid w:val="0"/>
        <w:spacing w:line="560" w:lineRule="exact"/>
        <w:ind w:firstLineChars="200" w:firstLine="420"/>
        <w:rPr>
          <w:rFonts w:ascii="Times New Roman" w:eastAsia="仿宋_GB2312" w:hAnsi="Times New Roman" w:cs="Times New Roman"/>
          <w:sz w:val="30"/>
          <w:szCs w:val="30"/>
        </w:rPr>
      </w:pPr>
      <w:r>
        <w:rPr>
          <w:noProof/>
        </w:rPr>
        <w:pict>
          <v:shape id="图示 3" o:spid="_x0000_s1029" type="#_x0000_t75" style="position:absolute;left:0;text-align:left;margin-left:63.3pt;margin-top:38.95pt;width:356.15pt;height:52.8pt;z-index:2;visibility:visible;mso-wrap-distance-left:0;mso-wrap-distance-right:0">
            <v:imagedata r:id="rId8" o:title=""/>
            <o:lock v:ext="edit" aspectratio="f"/>
            <w10:wrap type="topAndBottom"/>
          </v:shape>
        </w:pict>
      </w:r>
      <w:r w:rsidR="00F91F1B" w:rsidRPr="0042777D">
        <w:rPr>
          <w:rFonts w:ascii="Times New Roman" w:eastAsia="仿宋_GB2312" w:hAnsi="Arial Narrow" w:cs="仿宋_GB2312" w:hint="eastAsia"/>
          <w:sz w:val="30"/>
          <w:szCs w:val="30"/>
        </w:rPr>
        <w:t>（一）竞赛日期</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（二）竞赛场次流程安排见表</w:t>
      </w:r>
      <w:r w:rsidRPr="0042777D">
        <w:rPr>
          <w:rFonts w:ascii="Times New Roman" w:eastAsia="仿宋_GB2312" w:hAnsi="Times New Roman" w:cs="Times New Roman"/>
          <w:sz w:val="30"/>
          <w:szCs w:val="30"/>
        </w:rPr>
        <w:t>2</w:t>
      </w:r>
    </w:p>
    <w:p w:rsidR="00F91F1B" w:rsidRPr="0042777D" w:rsidRDefault="00F91F1B">
      <w:pPr>
        <w:pStyle w:val="af4"/>
        <w:snapToGrid w:val="0"/>
        <w:spacing w:line="560" w:lineRule="exact"/>
        <w:ind w:left="420" w:firstLineChars="0" w:firstLine="0"/>
        <w:jc w:val="center"/>
        <w:rPr>
          <w:rFonts w:ascii="Times New Roman" w:eastAsia="仿宋_GB2312" w:hAnsi="Times New Roman" w:cs="Times New Roman"/>
          <w:b/>
          <w:bCs/>
          <w:sz w:val="24"/>
          <w:szCs w:val="24"/>
        </w:rPr>
      </w:pPr>
      <w:r w:rsidRPr="0042777D">
        <w:rPr>
          <w:rFonts w:ascii="Times New Roman" w:eastAsia="仿宋_GB2312" w:hAnsi="Times New Roman" w:cs="仿宋_GB2312" w:hint="eastAsia"/>
          <w:b/>
          <w:bCs/>
          <w:sz w:val="24"/>
          <w:szCs w:val="24"/>
        </w:rPr>
        <w:t>表</w:t>
      </w:r>
      <w:r w:rsidRPr="0042777D">
        <w:rPr>
          <w:rFonts w:ascii="Times New Roman" w:eastAsia="仿宋_GB2312" w:hAnsi="Times New Roman" w:cs="Times New Roman"/>
          <w:b/>
          <w:bCs/>
          <w:sz w:val="24"/>
          <w:szCs w:val="24"/>
        </w:rPr>
        <w:t>2</w:t>
      </w:r>
      <w:r w:rsidRPr="0042777D">
        <w:rPr>
          <w:rFonts w:ascii="Times New Roman" w:eastAsia="仿宋_GB2312" w:hAnsi="Times New Roman" w:cs="仿宋_GB2312" w:hint="eastAsia"/>
          <w:b/>
          <w:bCs/>
          <w:sz w:val="24"/>
          <w:szCs w:val="24"/>
        </w:rPr>
        <w:t>竞赛场次流程安排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1802"/>
        <w:gridCol w:w="3583"/>
        <w:gridCol w:w="1574"/>
      </w:tblGrid>
      <w:tr w:rsidR="0042777D" w:rsidRPr="0042777D">
        <w:trPr>
          <w:trHeight w:val="70"/>
          <w:jc w:val="center"/>
        </w:trPr>
        <w:tc>
          <w:tcPr>
            <w:tcW w:w="3152" w:type="dxa"/>
            <w:gridSpan w:val="2"/>
            <w:vAlign w:val="center"/>
          </w:tcPr>
          <w:p w:rsidR="00F91F1B" w:rsidRPr="0042777D" w:rsidRDefault="00F91F1B">
            <w:pPr>
              <w:snapToGrid w:val="0"/>
              <w:jc w:val="center"/>
              <w:textAlignment w:val="baseline"/>
              <w:rPr>
                <w:rFonts w:ascii="Times New Roman" w:eastAsia="仿宋" w:hAnsi="Times New Roman" w:cs="Times New Roman"/>
                <w:b/>
                <w:bCs/>
                <w:spacing w:val="-2"/>
                <w:sz w:val="24"/>
                <w:szCs w:val="24"/>
              </w:rPr>
            </w:pPr>
            <w:r w:rsidRPr="0042777D">
              <w:rPr>
                <w:rFonts w:ascii="Times New Roman" w:eastAsia="仿宋" w:hAnsi="Times New Roman" w:cs="仿宋" w:hint="eastAsia"/>
                <w:b/>
                <w:bCs/>
                <w:spacing w:val="-2"/>
                <w:sz w:val="24"/>
                <w:szCs w:val="24"/>
              </w:rPr>
              <w:t>竞赛日程</w:t>
            </w:r>
          </w:p>
        </w:tc>
        <w:tc>
          <w:tcPr>
            <w:tcW w:w="3583" w:type="dxa"/>
            <w:vAlign w:val="center"/>
          </w:tcPr>
          <w:p w:rsidR="00F91F1B" w:rsidRPr="0042777D" w:rsidRDefault="00F91F1B">
            <w:pPr>
              <w:snapToGrid w:val="0"/>
              <w:jc w:val="center"/>
              <w:textAlignment w:val="baseline"/>
              <w:rPr>
                <w:rFonts w:ascii="Times New Roman" w:eastAsia="仿宋" w:hAnsi="Times New Roman" w:cs="Times New Roman"/>
                <w:b/>
                <w:bCs/>
                <w:spacing w:val="-2"/>
                <w:sz w:val="24"/>
                <w:szCs w:val="24"/>
              </w:rPr>
            </w:pPr>
            <w:r w:rsidRPr="0042777D">
              <w:rPr>
                <w:rFonts w:ascii="Times New Roman" w:eastAsia="仿宋" w:hAnsi="Times New Roman" w:cs="仿宋" w:hint="eastAsia"/>
                <w:b/>
                <w:bCs/>
                <w:spacing w:val="-2"/>
                <w:sz w:val="24"/>
                <w:szCs w:val="24"/>
              </w:rPr>
              <w:t>内容</w:t>
            </w:r>
          </w:p>
        </w:tc>
        <w:tc>
          <w:tcPr>
            <w:tcW w:w="1574" w:type="dxa"/>
            <w:vAlign w:val="center"/>
          </w:tcPr>
          <w:p w:rsidR="00F91F1B" w:rsidRPr="0042777D" w:rsidRDefault="00F91F1B">
            <w:pPr>
              <w:snapToGrid w:val="0"/>
              <w:jc w:val="center"/>
              <w:textAlignment w:val="baseline"/>
              <w:rPr>
                <w:rFonts w:ascii="Times New Roman" w:eastAsia="仿宋" w:hAnsi="Times New Roman" w:cs="Times New Roman"/>
                <w:b/>
                <w:bCs/>
                <w:spacing w:val="-2"/>
                <w:sz w:val="24"/>
                <w:szCs w:val="24"/>
              </w:rPr>
            </w:pPr>
            <w:r w:rsidRPr="0042777D">
              <w:rPr>
                <w:rFonts w:ascii="Times New Roman" w:eastAsia="仿宋" w:hAnsi="Times New Roman" w:cs="仿宋" w:hint="eastAsia"/>
                <w:b/>
                <w:bCs/>
                <w:spacing w:val="-2"/>
                <w:sz w:val="24"/>
                <w:szCs w:val="24"/>
              </w:rPr>
              <w:t>地点</w:t>
            </w:r>
          </w:p>
        </w:tc>
      </w:tr>
      <w:tr w:rsidR="0042777D" w:rsidRPr="0042777D">
        <w:trPr>
          <w:trHeight w:val="70"/>
          <w:jc w:val="center"/>
        </w:trPr>
        <w:tc>
          <w:tcPr>
            <w:tcW w:w="1350" w:type="dxa"/>
            <w:vAlign w:val="center"/>
          </w:tcPr>
          <w:p w:rsidR="00F91F1B" w:rsidRPr="0042777D" w:rsidRDefault="00F91F1B">
            <w:pPr>
              <w:snapToGrid w:val="0"/>
              <w:jc w:val="center"/>
              <w:textAlignment w:val="baseline"/>
              <w:rPr>
                <w:rFonts w:ascii="Times New Roman" w:eastAsia="仿宋" w:hAnsi="Times New Roman" w:cs="Times New Roman"/>
                <w:b/>
                <w:bCs/>
                <w:spacing w:val="-2"/>
                <w:sz w:val="24"/>
                <w:szCs w:val="24"/>
              </w:rPr>
            </w:pPr>
            <w:r w:rsidRPr="0042777D">
              <w:rPr>
                <w:rFonts w:ascii="Times New Roman" w:eastAsia="仿宋" w:hAnsi="Times New Roman" w:cs="仿宋" w:hint="eastAsia"/>
                <w:b/>
                <w:bCs/>
                <w:spacing w:val="-2"/>
                <w:sz w:val="24"/>
                <w:szCs w:val="24"/>
              </w:rPr>
              <w:lastRenderedPageBreak/>
              <w:t>第一天</w:t>
            </w:r>
          </w:p>
        </w:tc>
        <w:tc>
          <w:tcPr>
            <w:tcW w:w="1802" w:type="dxa"/>
            <w:vAlign w:val="center"/>
          </w:tcPr>
          <w:p w:rsidR="00F91F1B" w:rsidRPr="0042777D" w:rsidRDefault="00F91F1B">
            <w:pPr>
              <w:snapToGrid w:val="0"/>
              <w:jc w:val="center"/>
              <w:textAlignment w:val="baseline"/>
              <w:rPr>
                <w:rFonts w:ascii="Times New Roman" w:eastAsia="仿宋" w:hAnsi="Times New Roman" w:cs="Times New Roman"/>
                <w:b/>
                <w:bCs/>
                <w:spacing w:val="-2"/>
                <w:sz w:val="24"/>
                <w:szCs w:val="24"/>
              </w:rPr>
            </w:pPr>
          </w:p>
        </w:tc>
        <w:tc>
          <w:tcPr>
            <w:tcW w:w="3583" w:type="dxa"/>
            <w:vAlign w:val="center"/>
          </w:tcPr>
          <w:p w:rsidR="00F91F1B" w:rsidRPr="0042777D" w:rsidRDefault="00F91F1B">
            <w:pPr>
              <w:snapToGrid w:val="0"/>
              <w:jc w:val="center"/>
              <w:textAlignment w:val="baseline"/>
              <w:rPr>
                <w:rFonts w:ascii="Times New Roman" w:eastAsia="仿宋" w:hAnsi="Times New Roman" w:cs="Times New Roman"/>
                <w:b/>
                <w:bCs/>
                <w:spacing w:val="-2"/>
                <w:sz w:val="24"/>
                <w:szCs w:val="24"/>
              </w:rPr>
            </w:pPr>
            <w:r w:rsidRPr="0042777D">
              <w:rPr>
                <w:rFonts w:ascii="Times New Roman" w:eastAsia="仿宋" w:hAnsi="Times New Roman" w:cs="仿宋" w:hint="eastAsia"/>
                <w:b/>
                <w:bCs/>
                <w:spacing w:val="-2"/>
                <w:sz w:val="24"/>
                <w:szCs w:val="24"/>
              </w:rPr>
              <w:t>全天报到</w:t>
            </w:r>
          </w:p>
        </w:tc>
        <w:tc>
          <w:tcPr>
            <w:tcW w:w="1574" w:type="dxa"/>
            <w:vAlign w:val="center"/>
          </w:tcPr>
          <w:p w:rsidR="00F91F1B" w:rsidRPr="0042777D" w:rsidRDefault="00F91F1B">
            <w:pPr>
              <w:snapToGrid w:val="0"/>
              <w:jc w:val="center"/>
              <w:textAlignment w:val="baseline"/>
              <w:rPr>
                <w:rFonts w:ascii="Times New Roman" w:eastAsia="仿宋" w:hAnsi="Times New Roman" w:cs="Times New Roman"/>
                <w:b/>
                <w:bCs/>
                <w:spacing w:val="-2"/>
                <w:sz w:val="24"/>
                <w:szCs w:val="24"/>
              </w:rPr>
            </w:pPr>
            <w:r w:rsidRPr="0042777D">
              <w:rPr>
                <w:rFonts w:ascii="Times New Roman" w:eastAsia="仿宋" w:hAnsi="Times New Roman" w:cs="仿宋" w:hint="eastAsia"/>
                <w:b/>
                <w:bCs/>
                <w:spacing w:val="-2"/>
                <w:sz w:val="24"/>
                <w:szCs w:val="24"/>
              </w:rPr>
              <w:t>实训中心</w:t>
            </w:r>
          </w:p>
        </w:tc>
      </w:tr>
      <w:tr w:rsidR="0042777D" w:rsidRPr="0042777D">
        <w:trPr>
          <w:trHeight w:val="535"/>
          <w:jc w:val="center"/>
        </w:trPr>
        <w:tc>
          <w:tcPr>
            <w:tcW w:w="1350" w:type="dxa"/>
            <w:vMerge w:val="restart"/>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第二天</w:t>
            </w:r>
          </w:p>
          <w:p w:rsidR="00F91F1B" w:rsidRPr="0042777D" w:rsidRDefault="00F91F1B">
            <w:pPr>
              <w:snapToGrid w:val="0"/>
              <w:jc w:val="center"/>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竞赛当天</w:t>
            </w:r>
          </w:p>
        </w:tc>
        <w:tc>
          <w:tcPr>
            <w:tcW w:w="1802" w:type="dxa"/>
            <w:vAlign w:val="center"/>
          </w:tcPr>
          <w:p w:rsidR="00F91F1B" w:rsidRPr="0042777D" w:rsidRDefault="00F91F1B">
            <w:pPr>
              <w:widowControl/>
              <w:snapToGrid w:val="0"/>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8:00—8:30</w:t>
            </w:r>
          </w:p>
        </w:tc>
        <w:tc>
          <w:tcPr>
            <w:tcW w:w="3583" w:type="dxa"/>
            <w:vAlign w:val="center"/>
          </w:tcPr>
          <w:p w:rsidR="00F91F1B" w:rsidRPr="0042777D" w:rsidRDefault="00F91F1B">
            <w:pPr>
              <w:snapToGrid w:val="0"/>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抽签、检录，确定比赛</w:t>
            </w:r>
            <w:proofErr w:type="gramStart"/>
            <w:r w:rsidRPr="0042777D">
              <w:rPr>
                <w:rFonts w:ascii="Times New Roman" w:eastAsia="仿宋" w:hAnsi="Times New Roman" w:cs="仿宋" w:hint="eastAsia"/>
                <w:spacing w:val="-2"/>
                <w:sz w:val="24"/>
                <w:szCs w:val="24"/>
              </w:rPr>
              <w:t>工位号</w:t>
            </w:r>
            <w:proofErr w:type="gramEnd"/>
          </w:p>
        </w:tc>
        <w:tc>
          <w:tcPr>
            <w:tcW w:w="1574" w:type="dxa"/>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森防实验室</w:t>
            </w:r>
          </w:p>
        </w:tc>
      </w:tr>
      <w:tr w:rsidR="0042777D" w:rsidRPr="0042777D">
        <w:trPr>
          <w:trHeight w:val="535"/>
          <w:jc w:val="center"/>
        </w:trPr>
        <w:tc>
          <w:tcPr>
            <w:tcW w:w="1350" w:type="dxa"/>
            <w:vMerge/>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p>
        </w:tc>
        <w:tc>
          <w:tcPr>
            <w:tcW w:w="1802" w:type="dxa"/>
            <w:vAlign w:val="center"/>
          </w:tcPr>
          <w:p w:rsidR="00F91F1B" w:rsidRPr="0042777D" w:rsidRDefault="00F91F1B">
            <w:pPr>
              <w:widowControl/>
              <w:snapToGrid w:val="0"/>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8:40-9:40</w:t>
            </w:r>
          </w:p>
        </w:tc>
        <w:tc>
          <w:tcPr>
            <w:tcW w:w="3583" w:type="dxa"/>
            <w:vAlign w:val="center"/>
          </w:tcPr>
          <w:p w:rsidR="00F91F1B" w:rsidRPr="0042777D" w:rsidRDefault="00F91F1B">
            <w:pPr>
              <w:snapToGrid w:val="0"/>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镜检鉴定病虫害种类</w:t>
            </w:r>
          </w:p>
        </w:tc>
        <w:tc>
          <w:tcPr>
            <w:tcW w:w="1574" w:type="dxa"/>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森防实验室</w:t>
            </w:r>
          </w:p>
        </w:tc>
      </w:tr>
      <w:tr w:rsidR="0042777D" w:rsidRPr="0042777D">
        <w:trPr>
          <w:trHeight w:val="535"/>
          <w:jc w:val="center"/>
        </w:trPr>
        <w:tc>
          <w:tcPr>
            <w:tcW w:w="1350" w:type="dxa"/>
            <w:vMerge/>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p>
        </w:tc>
        <w:tc>
          <w:tcPr>
            <w:tcW w:w="1802" w:type="dxa"/>
            <w:vAlign w:val="center"/>
          </w:tcPr>
          <w:p w:rsidR="00F91F1B" w:rsidRPr="0042777D" w:rsidRDefault="00F91F1B">
            <w:pPr>
              <w:widowControl/>
              <w:snapToGrid w:val="0"/>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9:50-10:50</w:t>
            </w:r>
          </w:p>
        </w:tc>
        <w:tc>
          <w:tcPr>
            <w:tcW w:w="3583" w:type="dxa"/>
            <w:vAlign w:val="center"/>
          </w:tcPr>
          <w:p w:rsidR="00F91F1B" w:rsidRPr="0042777D" w:rsidRDefault="00F91F1B">
            <w:pPr>
              <w:snapToGrid w:val="0"/>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标本鉴定病虫害种类</w:t>
            </w:r>
          </w:p>
        </w:tc>
        <w:tc>
          <w:tcPr>
            <w:tcW w:w="1574" w:type="dxa"/>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实验室</w:t>
            </w:r>
          </w:p>
        </w:tc>
      </w:tr>
      <w:tr w:rsidR="0042777D" w:rsidRPr="0042777D">
        <w:trPr>
          <w:trHeight w:val="535"/>
          <w:jc w:val="center"/>
        </w:trPr>
        <w:tc>
          <w:tcPr>
            <w:tcW w:w="1350" w:type="dxa"/>
            <w:vMerge/>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p>
        </w:tc>
        <w:tc>
          <w:tcPr>
            <w:tcW w:w="1802" w:type="dxa"/>
            <w:vAlign w:val="center"/>
          </w:tcPr>
          <w:p w:rsidR="00F91F1B" w:rsidRPr="0042777D" w:rsidRDefault="00F91F1B">
            <w:pPr>
              <w:widowControl/>
              <w:snapToGrid w:val="0"/>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11:10-11:30</w:t>
            </w:r>
          </w:p>
        </w:tc>
        <w:tc>
          <w:tcPr>
            <w:tcW w:w="3583" w:type="dxa"/>
            <w:vAlign w:val="center"/>
          </w:tcPr>
          <w:p w:rsidR="00F91F1B" w:rsidRPr="0042777D" w:rsidRDefault="00F91F1B">
            <w:pPr>
              <w:snapToGrid w:val="0"/>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图片鉴定病虫害种类</w:t>
            </w:r>
          </w:p>
        </w:tc>
        <w:tc>
          <w:tcPr>
            <w:tcW w:w="1574" w:type="dxa"/>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计算机教室</w:t>
            </w:r>
          </w:p>
        </w:tc>
      </w:tr>
      <w:tr w:rsidR="0042777D" w:rsidRPr="0042777D">
        <w:trPr>
          <w:trHeight w:val="417"/>
          <w:jc w:val="center"/>
        </w:trPr>
        <w:tc>
          <w:tcPr>
            <w:tcW w:w="1350" w:type="dxa"/>
            <w:vMerge/>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p>
        </w:tc>
        <w:tc>
          <w:tcPr>
            <w:tcW w:w="1802" w:type="dxa"/>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r w:rsidRPr="0042777D">
              <w:rPr>
                <w:rFonts w:ascii="Times New Roman" w:eastAsia="仿宋" w:hAnsi="Times New Roman" w:cs="Times New Roman"/>
                <w:spacing w:val="-2"/>
                <w:sz w:val="24"/>
                <w:szCs w:val="24"/>
              </w:rPr>
              <w:t>12:00—14:00</w:t>
            </w:r>
          </w:p>
        </w:tc>
        <w:tc>
          <w:tcPr>
            <w:tcW w:w="3583" w:type="dxa"/>
            <w:vAlign w:val="center"/>
          </w:tcPr>
          <w:p w:rsidR="00F91F1B" w:rsidRPr="0042777D" w:rsidRDefault="00F91F1B">
            <w:pPr>
              <w:snapToGrid w:val="0"/>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午饭</w:t>
            </w:r>
          </w:p>
        </w:tc>
        <w:tc>
          <w:tcPr>
            <w:tcW w:w="1574" w:type="dxa"/>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学校食堂</w:t>
            </w:r>
          </w:p>
        </w:tc>
      </w:tr>
      <w:tr w:rsidR="0042777D" w:rsidRPr="0042777D">
        <w:trPr>
          <w:trHeight w:val="266"/>
          <w:jc w:val="center"/>
        </w:trPr>
        <w:tc>
          <w:tcPr>
            <w:tcW w:w="1350" w:type="dxa"/>
            <w:vMerge/>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p>
        </w:tc>
        <w:tc>
          <w:tcPr>
            <w:tcW w:w="1802" w:type="dxa"/>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r w:rsidRPr="0042777D">
              <w:rPr>
                <w:rFonts w:ascii="Times New Roman" w:eastAsia="仿宋" w:hAnsi="Times New Roman" w:cs="Times New Roman"/>
                <w:spacing w:val="-2"/>
                <w:sz w:val="24"/>
                <w:szCs w:val="24"/>
              </w:rPr>
              <w:t>14:00-15:30</w:t>
            </w:r>
          </w:p>
        </w:tc>
        <w:tc>
          <w:tcPr>
            <w:tcW w:w="3583" w:type="dxa"/>
            <w:vAlign w:val="center"/>
          </w:tcPr>
          <w:p w:rsidR="00F91F1B" w:rsidRPr="0042777D" w:rsidRDefault="00F91F1B">
            <w:pPr>
              <w:snapToGrid w:val="0"/>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标本制作竞赛</w:t>
            </w:r>
          </w:p>
        </w:tc>
        <w:tc>
          <w:tcPr>
            <w:tcW w:w="1574" w:type="dxa"/>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森防实验室</w:t>
            </w:r>
          </w:p>
        </w:tc>
      </w:tr>
      <w:tr w:rsidR="0042777D" w:rsidRPr="0042777D">
        <w:trPr>
          <w:trHeight w:val="371"/>
          <w:jc w:val="center"/>
        </w:trPr>
        <w:tc>
          <w:tcPr>
            <w:tcW w:w="1350" w:type="dxa"/>
            <w:vMerge/>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p>
        </w:tc>
        <w:tc>
          <w:tcPr>
            <w:tcW w:w="1802" w:type="dxa"/>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r w:rsidRPr="0042777D">
              <w:rPr>
                <w:rFonts w:ascii="Times New Roman" w:eastAsia="仿宋" w:hAnsi="Times New Roman" w:cs="Times New Roman"/>
                <w:spacing w:val="-2"/>
                <w:sz w:val="24"/>
                <w:szCs w:val="24"/>
              </w:rPr>
              <w:t>15:40—16:10</w:t>
            </w:r>
          </w:p>
        </w:tc>
        <w:tc>
          <w:tcPr>
            <w:tcW w:w="3583" w:type="dxa"/>
            <w:vAlign w:val="center"/>
          </w:tcPr>
          <w:p w:rsidR="00F91F1B" w:rsidRPr="0042777D" w:rsidRDefault="00F91F1B">
            <w:pPr>
              <w:snapToGrid w:val="0"/>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综合防治技术竞赛</w:t>
            </w:r>
          </w:p>
        </w:tc>
        <w:tc>
          <w:tcPr>
            <w:tcW w:w="1574" w:type="dxa"/>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森防实验室</w:t>
            </w:r>
          </w:p>
        </w:tc>
      </w:tr>
      <w:tr w:rsidR="0042777D" w:rsidRPr="0042777D">
        <w:trPr>
          <w:trHeight w:val="371"/>
          <w:jc w:val="center"/>
        </w:trPr>
        <w:tc>
          <w:tcPr>
            <w:tcW w:w="1350" w:type="dxa"/>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第三天</w:t>
            </w:r>
          </w:p>
        </w:tc>
        <w:tc>
          <w:tcPr>
            <w:tcW w:w="1802" w:type="dxa"/>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上午</w:t>
            </w:r>
          </w:p>
        </w:tc>
        <w:tc>
          <w:tcPr>
            <w:tcW w:w="3583" w:type="dxa"/>
            <w:vAlign w:val="center"/>
          </w:tcPr>
          <w:p w:rsidR="00F91F1B" w:rsidRPr="0042777D" w:rsidRDefault="00F91F1B">
            <w:pPr>
              <w:snapToGrid w:val="0"/>
              <w:textAlignment w:val="baseline"/>
              <w:rPr>
                <w:rFonts w:ascii="Times New Roman" w:eastAsia="仿宋" w:hAnsi="Times New Roman" w:cs="Times New Roman"/>
                <w:spacing w:val="-2"/>
                <w:sz w:val="24"/>
                <w:szCs w:val="24"/>
              </w:rPr>
            </w:pPr>
            <w:r w:rsidRPr="0042777D">
              <w:rPr>
                <w:rFonts w:ascii="Times New Roman" w:eastAsia="仿宋" w:hAnsi="Times New Roman" w:cs="仿宋" w:hint="eastAsia"/>
                <w:spacing w:val="-2"/>
                <w:sz w:val="24"/>
                <w:szCs w:val="24"/>
              </w:rPr>
              <w:t>总结、颁奖</w:t>
            </w:r>
          </w:p>
        </w:tc>
        <w:tc>
          <w:tcPr>
            <w:tcW w:w="1574" w:type="dxa"/>
            <w:vAlign w:val="center"/>
          </w:tcPr>
          <w:p w:rsidR="00F91F1B" w:rsidRPr="0042777D" w:rsidRDefault="00F91F1B">
            <w:pPr>
              <w:snapToGrid w:val="0"/>
              <w:jc w:val="center"/>
              <w:textAlignment w:val="baseline"/>
              <w:rPr>
                <w:rFonts w:ascii="Times New Roman" w:eastAsia="仿宋" w:hAnsi="Times New Roman" w:cs="Times New Roman"/>
                <w:spacing w:val="-2"/>
                <w:sz w:val="24"/>
                <w:szCs w:val="24"/>
              </w:rPr>
            </w:pPr>
          </w:p>
        </w:tc>
      </w:tr>
    </w:tbl>
    <w:p w:rsidR="00F91F1B" w:rsidRPr="0042777D" w:rsidRDefault="00F91F1B">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九、竞赛试题</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试题样题。</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（一）试题名称</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bookmarkStart w:id="4" w:name="OLE_LINK56"/>
      <w:r w:rsidRPr="0042777D">
        <w:rPr>
          <w:rFonts w:ascii="Times New Roman" w:eastAsia="仿宋_GB2312" w:hAnsi="Arial Narrow" w:cs="仿宋_GB2312" w:hint="eastAsia"/>
          <w:sz w:val="30"/>
          <w:szCs w:val="30"/>
        </w:rPr>
        <w:t>病虫害鉴定、标本制作及病虫害综合防治技术</w:t>
      </w:r>
      <w:bookmarkEnd w:id="4"/>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（二）竞赛内容介绍</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本次竞赛的内容包括：</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1.</w:t>
      </w:r>
      <w:r w:rsidRPr="0042777D">
        <w:rPr>
          <w:rFonts w:ascii="Times New Roman" w:eastAsia="仿宋_GB2312" w:hAnsi="Arial Narrow" w:cs="仿宋_GB2312" w:hint="eastAsia"/>
          <w:sz w:val="30"/>
          <w:szCs w:val="30"/>
        </w:rPr>
        <w:t>病虫害种类鉴定（</w:t>
      </w:r>
      <w:r w:rsidRPr="0042777D">
        <w:rPr>
          <w:rFonts w:ascii="Times New Roman" w:eastAsia="仿宋_GB2312" w:hAnsi="Times New Roman" w:cs="Times New Roman"/>
          <w:sz w:val="30"/>
          <w:szCs w:val="30"/>
        </w:rPr>
        <w:t>100</w:t>
      </w:r>
      <w:r w:rsidRPr="0042777D">
        <w:rPr>
          <w:rFonts w:ascii="Times New Roman" w:eastAsia="仿宋_GB2312" w:hAnsi="Arial Narrow" w:cs="仿宋_GB2312" w:hint="eastAsia"/>
          <w:sz w:val="30"/>
          <w:szCs w:val="30"/>
        </w:rPr>
        <w:t>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w:t>
      </w:r>
      <w:r w:rsidRPr="0042777D">
        <w:rPr>
          <w:rFonts w:ascii="Times New Roman" w:eastAsia="仿宋_GB2312" w:hAnsi="Times New Roman" w:cs="Times New Roman"/>
          <w:sz w:val="30"/>
          <w:szCs w:val="30"/>
        </w:rPr>
        <w:t>1</w:t>
      </w:r>
      <w:r w:rsidRPr="0042777D">
        <w:rPr>
          <w:rFonts w:ascii="Times New Roman" w:eastAsia="仿宋_GB2312" w:hAnsi="Arial Narrow" w:cs="仿宋_GB2312" w:hint="eastAsia"/>
          <w:sz w:val="30"/>
          <w:szCs w:val="30"/>
        </w:rPr>
        <w:t>）镜检鉴定</w:t>
      </w:r>
      <w:r w:rsidRPr="0042777D">
        <w:rPr>
          <w:rFonts w:ascii="Times New Roman" w:eastAsia="仿宋_GB2312" w:hAnsi="Arial Narrow" w:cs="Times New Roman"/>
          <w:sz w:val="30"/>
          <w:szCs w:val="30"/>
        </w:rPr>
        <w:t>10</w:t>
      </w:r>
      <w:r w:rsidRPr="0042777D">
        <w:rPr>
          <w:rFonts w:ascii="Times New Roman" w:eastAsia="仿宋_GB2312" w:hAnsi="Arial Narrow" w:cs="仿宋_GB2312" w:hint="eastAsia"/>
          <w:sz w:val="30"/>
          <w:szCs w:val="30"/>
        </w:rPr>
        <w:t>种病虫害（害虫鉴定至科）；（</w:t>
      </w:r>
      <w:r w:rsidRPr="0042777D">
        <w:rPr>
          <w:rFonts w:ascii="Times New Roman" w:eastAsia="仿宋_GB2312" w:hAnsi="Arial Narrow" w:cs="Times New Roman"/>
          <w:sz w:val="30"/>
          <w:szCs w:val="30"/>
        </w:rPr>
        <w:t>4</w:t>
      </w:r>
      <w:r w:rsidRPr="0042777D">
        <w:rPr>
          <w:rFonts w:ascii="Times New Roman" w:eastAsia="仿宋_GB2312" w:hAnsi="Times New Roman" w:cs="Times New Roman"/>
          <w:sz w:val="30"/>
          <w:szCs w:val="30"/>
        </w:rPr>
        <w:t>0</w:t>
      </w:r>
      <w:r w:rsidRPr="0042777D">
        <w:rPr>
          <w:rFonts w:ascii="Times New Roman" w:eastAsia="仿宋_GB2312" w:hAnsi="Arial Narrow" w:cs="仿宋_GB2312" w:hint="eastAsia"/>
          <w:sz w:val="30"/>
          <w:szCs w:val="30"/>
        </w:rPr>
        <w:t>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w:t>
      </w:r>
      <w:r w:rsidRPr="0042777D">
        <w:rPr>
          <w:rFonts w:ascii="Times New Roman" w:eastAsia="仿宋_GB2312" w:hAnsi="Times New Roman" w:cs="Times New Roman"/>
          <w:sz w:val="30"/>
          <w:szCs w:val="30"/>
        </w:rPr>
        <w:t>2</w:t>
      </w:r>
      <w:r w:rsidRPr="0042777D">
        <w:rPr>
          <w:rFonts w:ascii="Times New Roman" w:eastAsia="仿宋_GB2312" w:hAnsi="Arial Narrow" w:cs="仿宋_GB2312" w:hint="eastAsia"/>
          <w:sz w:val="30"/>
          <w:szCs w:val="30"/>
        </w:rPr>
        <w:t>）图片鉴定病虫害种类，</w:t>
      </w:r>
      <w:r w:rsidR="00E91562">
        <w:rPr>
          <w:rFonts w:ascii="Times New Roman" w:eastAsia="仿宋_GB2312" w:hAnsi="Times New Roman" w:cs="Times New Roman" w:hint="eastAsia"/>
          <w:sz w:val="30"/>
          <w:szCs w:val="30"/>
        </w:rPr>
        <w:t>20</w:t>
      </w:r>
      <w:r w:rsidRPr="0042777D">
        <w:rPr>
          <w:rFonts w:ascii="Times New Roman" w:eastAsia="仿宋_GB2312" w:hAnsi="Arial Narrow" w:cs="仿宋_GB2312" w:hint="eastAsia"/>
          <w:sz w:val="30"/>
          <w:szCs w:val="30"/>
        </w:rPr>
        <w:t>分钟鉴定</w:t>
      </w:r>
      <w:r w:rsidRPr="0042777D">
        <w:rPr>
          <w:rFonts w:ascii="Times New Roman" w:eastAsia="仿宋_GB2312" w:hAnsi="Times New Roman" w:cs="Times New Roman"/>
          <w:sz w:val="30"/>
          <w:szCs w:val="30"/>
        </w:rPr>
        <w:t>40</w:t>
      </w:r>
      <w:r w:rsidRPr="0042777D">
        <w:rPr>
          <w:rFonts w:ascii="Times New Roman" w:eastAsia="仿宋_GB2312" w:hAnsi="Arial Narrow" w:cs="仿宋_GB2312" w:hint="eastAsia"/>
          <w:sz w:val="30"/>
          <w:szCs w:val="30"/>
        </w:rPr>
        <w:t>种；（</w:t>
      </w:r>
      <w:r w:rsidRPr="0042777D">
        <w:rPr>
          <w:rFonts w:ascii="Times New Roman" w:eastAsia="仿宋_GB2312" w:hAnsi="Times New Roman" w:cs="Times New Roman"/>
          <w:sz w:val="30"/>
          <w:szCs w:val="30"/>
        </w:rPr>
        <w:t>40</w:t>
      </w:r>
      <w:r w:rsidRPr="0042777D">
        <w:rPr>
          <w:rFonts w:ascii="Times New Roman" w:eastAsia="仿宋_GB2312" w:hAnsi="Arial Narrow" w:cs="仿宋_GB2312" w:hint="eastAsia"/>
          <w:sz w:val="30"/>
          <w:szCs w:val="30"/>
        </w:rPr>
        <w:t>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w:t>
      </w:r>
      <w:r w:rsidRPr="0042777D">
        <w:rPr>
          <w:rFonts w:ascii="Times New Roman" w:eastAsia="仿宋_GB2312" w:hAnsi="Times New Roman" w:cs="Times New Roman"/>
          <w:sz w:val="30"/>
          <w:szCs w:val="30"/>
        </w:rPr>
        <w:t>3</w:t>
      </w:r>
      <w:r w:rsidRPr="0042777D">
        <w:rPr>
          <w:rFonts w:ascii="Times New Roman" w:eastAsia="仿宋_GB2312" w:hAnsi="Arial Narrow" w:cs="仿宋_GB2312" w:hint="eastAsia"/>
          <w:sz w:val="30"/>
          <w:szCs w:val="30"/>
        </w:rPr>
        <w:t>）限时鉴定病虫害标本种类。（</w:t>
      </w:r>
      <w:r w:rsidRPr="0042777D">
        <w:rPr>
          <w:rFonts w:ascii="Times New Roman" w:eastAsia="仿宋_GB2312" w:hAnsi="Arial Narrow" w:cs="Times New Roman"/>
          <w:sz w:val="30"/>
          <w:szCs w:val="30"/>
        </w:rPr>
        <w:t>2</w:t>
      </w:r>
      <w:r w:rsidRPr="0042777D">
        <w:rPr>
          <w:rFonts w:ascii="Times New Roman" w:eastAsia="仿宋_GB2312" w:hAnsi="Times New Roman" w:cs="Times New Roman"/>
          <w:sz w:val="30"/>
          <w:szCs w:val="30"/>
        </w:rPr>
        <w:t>0</w:t>
      </w:r>
      <w:r w:rsidRPr="0042777D">
        <w:rPr>
          <w:rFonts w:ascii="Times New Roman" w:eastAsia="仿宋_GB2312" w:hAnsi="Arial Narrow" w:cs="仿宋_GB2312" w:hint="eastAsia"/>
          <w:sz w:val="30"/>
          <w:szCs w:val="30"/>
        </w:rPr>
        <w:t>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2.</w:t>
      </w:r>
      <w:r w:rsidRPr="0042777D">
        <w:rPr>
          <w:rFonts w:ascii="Times New Roman" w:eastAsia="仿宋_GB2312" w:hAnsi="Arial Narrow" w:cs="仿宋_GB2312" w:hint="eastAsia"/>
          <w:sz w:val="30"/>
          <w:szCs w:val="30"/>
        </w:rPr>
        <w:t>标本制作竞赛（</w:t>
      </w:r>
      <w:r w:rsidRPr="0042777D">
        <w:rPr>
          <w:rFonts w:ascii="Times New Roman" w:eastAsia="仿宋_GB2312" w:hAnsi="Times New Roman" w:cs="Times New Roman"/>
          <w:sz w:val="30"/>
          <w:szCs w:val="30"/>
        </w:rPr>
        <w:t>100</w:t>
      </w:r>
      <w:r w:rsidRPr="0042777D">
        <w:rPr>
          <w:rFonts w:ascii="Times New Roman" w:eastAsia="仿宋_GB2312" w:hAnsi="Arial Narrow" w:cs="仿宋_GB2312" w:hint="eastAsia"/>
          <w:sz w:val="30"/>
          <w:szCs w:val="30"/>
        </w:rPr>
        <w:t>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展翅及展肢标本各</w:t>
      </w:r>
      <w:r w:rsidRPr="0042777D">
        <w:rPr>
          <w:rFonts w:ascii="Times New Roman" w:eastAsia="仿宋_GB2312" w:hAnsi="Times New Roman" w:cs="Times New Roman"/>
          <w:sz w:val="30"/>
          <w:szCs w:val="30"/>
        </w:rPr>
        <w:t>2</w:t>
      </w:r>
      <w:r w:rsidRPr="0042777D">
        <w:rPr>
          <w:rFonts w:ascii="Times New Roman" w:eastAsia="仿宋_GB2312" w:hAnsi="Arial Narrow" w:cs="仿宋_GB2312" w:hint="eastAsia"/>
          <w:sz w:val="30"/>
          <w:szCs w:val="30"/>
        </w:rPr>
        <w:t>个。</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3.</w:t>
      </w:r>
      <w:r w:rsidRPr="0042777D">
        <w:rPr>
          <w:rFonts w:ascii="Times New Roman" w:eastAsia="仿宋_GB2312" w:hAnsi="Arial Narrow" w:cs="仿宋_GB2312" w:hint="eastAsia"/>
          <w:sz w:val="30"/>
          <w:szCs w:val="30"/>
        </w:rPr>
        <w:t>综合防治技术竞赛（</w:t>
      </w:r>
      <w:r w:rsidRPr="0042777D">
        <w:rPr>
          <w:rFonts w:ascii="Times New Roman" w:eastAsia="仿宋_GB2312" w:hAnsi="Times New Roman" w:cs="Times New Roman"/>
          <w:sz w:val="30"/>
          <w:szCs w:val="30"/>
        </w:rPr>
        <w:t>100</w:t>
      </w:r>
      <w:r w:rsidRPr="0042777D">
        <w:rPr>
          <w:rFonts w:ascii="Times New Roman" w:eastAsia="仿宋_GB2312" w:hAnsi="Arial Narrow" w:cs="仿宋_GB2312" w:hint="eastAsia"/>
          <w:sz w:val="30"/>
          <w:szCs w:val="30"/>
        </w:rPr>
        <w:t>分）（以下为样题）</w:t>
      </w:r>
    </w:p>
    <w:p w:rsidR="00F91F1B" w:rsidRPr="0042777D" w:rsidRDefault="00CF5C03" w:rsidP="00106040">
      <w:pPr>
        <w:snapToGrid w:val="0"/>
        <w:spacing w:line="560" w:lineRule="exact"/>
        <w:ind w:firstLineChars="200" w:firstLine="420"/>
        <w:rPr>
          <w:rFonts w:ascii="Times New Roman" w:eastAsia="仿宋_GB2312" w:hAnsi="Times New Roman" w:cs="Times New Roman"/>
          <w:sz w:val="30"/>
          <w:szCs w:val="30"/>
        </w:rPr>
      </w:pPr>
      <w:r>
        <w:rPr>
          <w:noProof/>
        </w:rPr>
        <w:lastRenderedPageBreak/>
        <w:pict>
          <v:shape id="图片 4" o:spid="_x0000_s1030" type="#_x0000_t75" style="position:absolute;left:0;text-align:left;margin-left:27.4pt;margin-top:7.15pt;width:410.4pt;height:273.5pt;z-index:3;visibility:visible;mso-wrap-distance-left:0;mso-wrap-distance-right:0">
            <v:imagedata r:id="rId9" o:title=""/>
            <w10:wrap type="topAndBottom"/>
          </v:shape>
        </w:pict>
      </w:r>
      <w:r w:rsidR="00F91F1B" w:rsidRPr="0042777D">
        <w:rPr>
          <w:rFonts w:ascii="Times New Roman" w:eastAsia="仿宋_GB2312" w:hAnsi="Arial Narrow" w:cs="仿宋_GB2312" w:hint="eastAsia"/>
          <w:sz w:val="30"/>
          <w:szCs w:val="30"/>
        </w:rPr>
        <w:t>鉴定上述防治对象、设计防治方案、选择正确药剂并配制相应浓度和用量的药液。</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（三）赛项要求</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1.</w:t>
      </w:r>
      <w:r w:rsidRPr="0042777D">
        <w:rPr>
          <w:rFonts w:ascii="Times New Roman" w:eastAsia="仿宋_GB2312" w:hAnsi="Arial Narrow" w:cs="仿宋_GB2312" w:hint="eastAsia"/>
          <w:sz w:val="30"/>
          <w:szCs w:val="30"/>
        </w:rPr>
        <w:t>病虫害种类鉴定（</w:t>
      </w:r>
      <w:r w:rsidRPr="0042777D">
        <w:rPr>
          <w:rFonts w:ascii="Times New Roman" w:eastAsia="仿宋_GB2312" w:hAnsi="Times New Roman" w:cs="Times New Roman"/>
          <w:sz w:val="30"/>
          <w:szCs w:val="30"/>
        </w:rPr>
        <w:t>100</w:t>
      </w:r>
      <w:r w:rsidRPr="0042777D">
        <w:rPr>
          <w:rFonts w:ascii="Times New Roman" w:eastAsia="仿宋_GB2312" w:hAnsi="Arial Narrow" w:cs="仿宋_GB2312" w:hint="eastAsia"/>
          <w:sz w:val="30"/>
          <w:szCs w:val="30"/>
        </w:rPr>
        <w:t>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w:t>
      </w:r>
      <w:r w:rsidRPr="0042777D">
        <w:rPr>
          <w:rFonts w:ascii="Times New Roman" w:eastAsia="仿宋_GB2312" w:hAnsi="Times New Roman" w:cs="Times New Roman"/>
          <w:sz w:val="30"/>
          <w:szCs w:val="30"/>
        </w:rPr>
        <w:t>1</w:t>
      </w:r>
      <w:r w:rsidRPr="0042777D">
        <w:rPr>
          <w:rFonts w:ascii="Times New Roman" w:eastAsia="仿宋_GB2312" w:hAnsi="Arial Narrow" w:cs="仿宋_GB2312" w:hint="eastAsia"/>
          <w:sz w:val="30"/>
          <w:szCs w:val="30"/>
        </w:rPr>
        <w:t>）镜检鉴定</w:t>
      </w:r>
      <w:r w:rsidRPr="0042777D">
        <w:rPr>
          <w:rFonts w:ascii="Times New Roman" w:eastAsia="仿宋_GB2312" w:hAnsi="Arial Narrow" w:cs="Times New Roman"/>
          <w:sz w:val="30"/>
          <w:szCs w:val="30"/>
        </w:rPr>
        <w:t>10</w:t>
      </w:r>
      <w:r w:rsidRPr="0042777D">
        <w:rPr>
          <w:rFonts w:ascii="Times New Roman" w:eastAsia="仿宋_GB2312" w:hAnsi="Arial Narrow" w:cs="仿宋_GB2312" w:hint="eastAsia"/>
          <w:sz w:val="30"/>
          <w:szCs w:val="30"/>
        </w:rPr>
        <w:t>种病虫害（害虫鉴定至科）；（</w:t>
      </w:r>
      <w:r w:rsidRPr="0042777D">
        <w:rPr>
          <w:rFonts w:ascii="Times New Roman" w:eastAsia="仿宋_GB2312" w:hAnsi="Arial Narrow" w:cs="Times New Roman"/>
          <w:sz w:val="30"/>
          <w:szCs w:val="30"/>
        </w:rPr>
        <w:t>4</w:t>
      </w:r>
      <w:r w:rsidRPr="0042777D">
        <w:rPr>
          <w:rFonts w:ascii="Times New Roman" w:eastAsia="仿宋_GB2312" w:hAnsi="Times New Roman" w:cs="Times New Roman"/>
          <w:sz w:val="30"/>
          <w:szCs w:val="30"/>
        </w:rPr>
        <w:t>0</w:t>
      </w:r>
      <w:r w:rsidRPr="0042777D">
        <w:rPr>
          <w:rFonts w:ascii="Times New Roman" w:eastAsia="仿宋_GB2312" w:hAnsi="Arial Narrow" w:cs="仿宋_GB2312" w:hint="eastAsia"/>
          <w:sz w:val="30"/>
          <w:szCs w:val="30"/>
        </w:rPr>
        <w:t>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通过立体显微镜和显微镜观察，根据昆虫特征或病害病原特征，鉴定病虫害种类，写出该病虫的分类地位。如缨翅目、</w:t>
      </w:r>
      <w:proofErr w:type="gramStart"/>
      <w:r w:rsidRPr="0042777D">
        <w:rPr>
          <w:rFonts w:ascii="Times New Roman" w:eastAsia="仿宋_GB2312" w:hAnsi="Arial Narrow" w:cs="仿宋_GB2312" w:hint="eastAsia"/>
          <w:sz w:val="30"/>
          <w:szCs w:val="30"/>
        </w:rPr>
        <w:t>蓟</w:t>
      </w:r>
      <w:proofErr w:type="gramEnd"/>
      <w:r w:rsidRPr="0042777D">
        <w:rPr>
          <w:rFonts w:ascii="Times New Roman" w:eastAsia="仿宋_GB2312" w:hAnsi="Arial Narrow" w:cs="仿宋_GB2312" w:hint="eastAsia"/>
          <w:sz w:val="30"/>
          <w:szCs w:val="30"/>
        </w:rPr>
        <w:t>马总科，完全正确者得分。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w:t>
      </w:r>
      <w:r w:rsidRPr="0042777D">
        <w:rPr>
          <w:rFonts w:ascii="Times New Roman" w:eastAsia="仿宋_GB2312" w:hAnsi="Times New Roman" w:cs="Times New Roman"/>
          <w:sz w:val="30"/>
          <w:szCs w:val="30"/>
        </w:rPr>
        <w:t>2</w:t>
      </w:r>
      <w:r w:rsidRPr="0042777D">
        <w:rPr>
          <w:rFonts w:ascii="Times New Roman" w:eastAsia="仿宋_GB2312" w:hAnsi="Arial Narrow" w:cs="仿宋_GB2312" w:hint="eastAsia"/>
          <w:sz w:val="30"/>
          <w:szCs w:val="30"/>
        </w:rPr>
        <w:t>）图片鉴定病虫害种类，</w:t>
      </w:r>
      <w:r w:rsidR="00CD6A9B">
        <w:rPr>
          <w:rFonts w:ascii="Times New Roman" w:eastAsia="仿宋_GB2312" w:hAnsi="Times New Roman" w:cs="Times New Roman" w:hint="eastAsia"/>
          <w:sz w:val="30"/>
          <w:szCs w:val="30"/>
        </w:rPr>
        <w:t>20</w:t>
      </w:r>
      <w:r w:rsidRPr="0042777D">
        <w:rPr>
          <w:rFonts w:ascii="Times New Roman" w:eastAsia="仿宋_GB2312" w:hAnsi="Arial Narrow" w:cs="仿宋_GB2312" w:hint="eastAsia"/>
          <w:sz w:val="30"/>
          <w:szCs w:val="30"/>
        </w:rPr>
        <w:t>分钟鉴定</w:t>
      </w:r>
      <w:r w:rsidRPr="0042777D">
        <w:rPr>
          <w:rFonts w:ascii="Times New Roman" w:eastAsia="仿宋_GB2312" w:hAnsi="Times New Roman" w:cs="Times New Roman"/>
          <w:sz w:val="30"/>
          <w:szCs w:val="30"/>
        </w:rPr>
        <w:t>40</w:t>
      </w:r>
      <w:r w:rsidRPr="0042777D">
        <w:rPr>
          <w:rFonts w:ascii="Times New Roman" w:eastAsia="仿宋_GB2312" w:hAnsi="Arial Narrow" w:cs="仿宋_GB2312" w:hint="eastAsia"/>
          <w:sz w:val="30"/>
          <w:szCs w:val="30"/>
        </w:rPr>
        <w:t>种；（</w:t>
      </w:r>
      <w:r w:rsidRPr="0042777D">
        <w:rPr>
          <w:rFonts w:ascii="Times New Roman" w:eastAsia="仿宋_GB2312" w:hAnsi="Times New Roman" w:cs="Times New Roman"/>
          <w:sz w:val="30"/>
          <w:szCs w:val="30"/>
        </w:rPr>
        <w:t>40</w:t>
      </w:r>
      <w:r w:rsidRPr="0042777D">
        <w:rPr>
          <w:rFonts w:ascii="Times New Roman" w:eastAsia="仿宋_GB2312" w:hAnsi="Arial Narrow" w:cs="仿宋_GB2312" w:hint="eastAsia"/>
          <w:sz w:val="30"/>
          <w:szCs w:val="30"/>
        </w:rPr>
        <w:t>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在计算机上根据观察所给病虫害图片，写出</w:t>
      </w:r>
      <w:proofErr w:type="gramStart"/>
      <w:r w:rsidRPr="0042777D">
        <w:rPr>
          <w:rFonts w:ascii="Times New Roman" w:eastAsia="仿宋_GB2312" w:hAnsi="Arial Narrow" w:cs="仿宋_GB2312" w:hint="eastAsia"/>
          <w:sz w:val="30"/>
          <w:szCs w:val="30"/>
        </w:rPr>
        <w:t>该图片</w:t>
      </w:r>
      <w:proofErr w:type="gramEnd"/>
      <w:r w:rsidRPr="0042777D">
        <w:rPr>
          <w:rFonts w:ascii="Times New Roman" w:eastAsia="仿宋_GB2312" w:hAnsi="Arial Narrow" w:cs="仿宋_GB2312" w:hint="eastAsia"/>
          <w:sz w:val="30"/>
          <w:szCs w:val="30"/>
        </w:rPr>
        <w:t>的病虫种类名称，害虫写出目、科；病害种类直接写出该病害名称：如竹锈病</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w:t>
      </w:r>
      <w:r w:rsidRPr="0042777D">
        <w:rPr>
          <w:rFonts w:ascii="Times New Roman" w:eastAsia="仿宋_GB2312" w:hAnsi="Times New Roman" w:cs="Times New Roman"/>
          <w:sz w:val="30"/>
          <w:szCs w:val="30"/>
        </w:rPr>
        <w:t>3</w:t>
      </w:r>
      <w:r w:rsidRPr="0042777D">
        <w:rPr>
          <w:rFonts w:ascii="Times New Roman" w:eastAsia="仿宋_GB2312" w:hAnsi="Arial Narrow" w:cs="仿宋_GB2312" w:hint="eastAsia"/>
          <w:sz w:val="30"/>
          <w:szCs w:val="30"/>
        </w:rPr>
        <w:t>）干标本鉴定病虫害种类。（</w:t>
      </w:r>
      <w:r w:rsidRPr="0042777D">
        <w:rPr>
          <w:rFonts w:ascii="Times New Roman" w:eastAsia="仿宋_GB2312" w:hAnsi="Arial Narrow" w:cs="Times New Roman"/>
          <w:sz w:val="30"/>
          <w:szCs w:val="30"/>
        </w:rPr>
        <w:t>2</w:t>
      </w:r>
      <w:r w:rsidRPr="0042777D">
        <w:rPr>
          <w:rFonts w:ascii="Times New Roman" w:eastAsia="仿宋_GB2312" w:hAnsi="Times New Roman" w:cs="Times New Roman"/>
          <w:sz w:val="30"/>
          <w:szCs w:val="30"/>
        </w:rPr>
        <w:t>0</w:t>
      </w:r>
      <w:r w:rsidRPr="0042777D">
        <w:rPr>
          <w:rFonts w:ascii="Times New Roman" w:eastAsia="仿宋_GB2312" w:hAnsi="Arial Narrow" w:cs="仿宋_GB2312" w:hint="eastAsia"/>
          <w:sz w:val="30"/>
          <w:szCs w:val="30"/>
        </w:rPr>
        <w:t>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在限定时间内完成标本鉴定，根据昆虫特征或病害病原特征，鉴定病虫害种类，写出该病虫的分类地位。如鞘翅目、叶甲科，完</w:t>
      </w:r>
      <w:r w:rsidRPr="0042777D">
        <w:rPr>
          <w:rFonts w:ascii="Times New Roman" w:eastAsia="仿宋_GB2312" w:hAnsi="Arial Narrow" w:cs="仿宋_GB2312" w:hint="eastAsia"/>
          <w:sz w:val="30"/>
          <w:szCs w:val="30"/>
        </w:rPr>
        <w:lastRenderedPageBreak/>
        <w:t>全正确者得分。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2.</w:t>
      </w:r>
      <w:r w:rsidRPr="0042777D">
        <w:rPr>
          <w:rFonts w:ascii="Times New Roman" w:eastAsia="仿宋_GB2312" w:hAnsi="Arial Narrow" w:cs="仿宋_GB2312" w:hint="eastAsia"/>
          <w:sz w:val="30"/>
          <w:szCs w:val="30"/>
        </w:rPr>
        <w:t>标本制作竞赛（</w:t>
      </w:r>
      <w:r w:rsidRPr="0042777D">
        <w:rPr>
          <w:rFonts w:ascii="Times New Roman" w:eastAsia="仿宋_GB2312" w:hAnsi="Times New Roman" w:cs="Times New Roman"/>
          <w:sz w:val="30"/>
          <w:szCs w:val="30"/>
        </w:rPr>
        <w:t>100</w:t>
      </w:r>
      <w:r w:rsidRPr="0042777D">
        <w:rPr>
          <w:rFonts w:ascii="Times New Roman" w:eastAsia="仿宋_GB2312" w:hAnsi="Arial Narrow" w:cs="仿宋_GB2312" w:hint="eastAsia"/>
          <w:sz w:val="30"/>
          <w:szCs w:val="30"/>
        </w:rPr>
        <w:t>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昆虫展翅及展肢标本各</w:t>
      </w:r>
      <w:r w:rsidRPr="0042777D">
        <w:rPr>
          <w:rFonts w:ascii="Times New Roman" w:eastAsia="仿宋_GB2312" w:hAnsi="Times New Roman" w:cs="Times New Roman"/>
          <w:sz w:val="30"/>
          <w:szCs w:val="30"/>
        </w:rPr>
        <w:t>2</w:t>
      </w:r>
      <w:r w:rsidRPr="0042777D">
        <w:rPr>
          <w:rFonts w:ascii="Times New Roman" w:eastAsia="仿宋_GB2312" w:hAnsi="Arial Narrow" w:cs="仿宋_GB2312" w:hint="eastAsia"/>
          <w:sz w:val="30"/>
          <w:szCs w:val="30"/>
        </w:rPr>
        <w:t>个。</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通过抽签取得竞赛标本，竞赛标本为干标本，按昆虫标本制作规范进行。（提示：标本制作前需要回软等方面的处理）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3.</w:t>
      </w:r>
      <w:r w:rsidRPr="0042777D">
        <w:rPr>
          <w:rFonts w:ascii="Times New Roman" w:eastAsia="仿宋_GB2312" w:hAnsi="Arial Narrow" w:cs="仿宋_GB2312" w:hint="eastAsia"/>
          <w:sz w:val="30"/>
          <w:szCs w:val="30"/>
        </w:rPr>
        <w:t>综合防治技术竞赛（</w:t>
      </w:r>
      <w:r w:rsidRPr="0042777D">
        <w:rPr>
          <w:rFonts w:ascii="Times New Roman" w:eastAsia="仿宋_GB2312" w:hAnsi="Times New Roman" w:cs="Times New Roman"/>
          <w:sz w:val="30"/>
          <w:szCs w:val="30"/>
        </w:rPr>
        <w:t>100</w:t>
      </w:r>
      <w:r w:rsidRPr="0042777D">
        <w:rPr>
          <w:rFonts w:ascii="Times New Roman" w:eastAsia="仿宋_GB2312" w:hAnsi="Arial Narrow" w:cs="仿宋_GB2312" w:hint="eastAsia"/>
          <w:sz w:val="30"/>
          <w:szCs w:val="30"/>
        </w:rPr>
        <w:t>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鉴定防治对象、设计防治方案、选择正确药剂并配制相应浓度和用量的药液。</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防治对象鉴定正确，如上述防治对象为扶桑</w:t>
      </w:r>
      <w:proofErr w:type="gramStart"/>
      <w:r w:rsidRPr="0042777D">
        <w:rPr>
          <w:rFonts w:ascii="Times New Roman" w:eastAsia="仿宋_GB2312" w:hAnsi="Arial Narrow" w:cs="仿宋_GB2312" w:hint="eastAsia"/>
          <w:sz w:val="30"/>
          <w:szCs w:val="30"/>
        </w:rPr>
        <w:t>绵</w:t>
      </w:r>
      <w:proofErr w:type="gramEnd"/>
      <w:r w:rsidRPr="0042777D">
        <w:rPr>
          <w:rFonts w:ascii="Times New Roman" w:eastAsia="仿宋_GB2312" w:hAnsi="Arial Narrow" w:cs="仿宋_GB2312" w:hint="eastAsia"/>
          <w:sz w:val="30"/>
          <w:szCs w:val="30"/>
        </w:rPr>
        <w:t>粉蚧（或粉蚧科昆虫）；防治方案应从综合防治出发全面考虑该类害虫的特点和特殊方法；从提供药剂中选择正确的应急农药，配制农药药液及配制过程的规范操作。</w:t>
      </w:r>
    </w:p>
    <w:p w:rsidR="00F91F1B" w:rsidRPr="0042777D" w:rsidRDefault="00F91F1B" w:rsidP="00106040">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十、评分标准制定原则、评分方法、评分细则</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（一）评分标准</w:t>
      </w:r>
    </w:p>
    <w:p w:rsidR="00F91F1B" w:rsidRPr="0042777D" w:rsidRDefault="00F91F1B">
      <w:pPr>
        <w:pStyle w:val="af4"/>
        <w:snapToGrid w:val="0"/>
        <w:spacing w:line="560" w:lineRule="exact"/>
        <w:ind w:left="420" w:firstLineChars="0" w:firstLine="0"/>
        <w:jc w:val="center"/>
        <w:rPr>
          <w:rFonts w:ascii="Times New Roman" w:eastAsia="仿宋_GB2312" w:hAnsi="Times New Roman" w:cs="Times New Roman"/>
          <w:b/>
          <w:bCs/>
          <w:sz w:val="24"/>
          <w:szCs w:val="24"/>
        </w:rPr>
      </w:pPr>
      <w:r w:rsidRPr="0042777D">
        <w:rPr>
          <w:rFonts w:ascii="Times New Roman" w:eastAsia="仿宋_GB2312" w:hAnsi="Times New Roman" w:cs="仿宋_GB2312" w:hint="eastAsia"/>
          <w:b/>
          <w:bCs/>
          <w:sz w:val="24"/>
          <w:szCs w:val="24"/>
        </w:rPr>
        <w:t>表</w:t>
      </w:r>
      <w:r w:rsidRPr="0042777D">
        <w:rPr>
          <w:rFonts w:ascii="Times New Roman" w:eastAsia="仿宋_GB2312" w:hAnsi="Times New Roman" w:cs="Times New Roman"/>
          <w:b/>
          <w:bCs/>
          <w:sz w:val="24"/>
          <w:szCs w:val="24"/>
        </w:rPr>
        <w:t xml:space="preserve">3  </w:t>
      </w:r>
      <w:r w:rsidRPr="0042777D">
        <w:rPr>
          <w:rFonts w:ascii="Times New Roman" w:eastAsia="仿宋_GB2312" w:hAnsi="Times New Roman" w:cs="仿宋_GB2312" w:hint="eastAsia"/>
          <w:b/>
          <w:bCs/>
          <w:sz w:val="24"/>
          <w:szCs w:val="24"/>
        </w:rPr>
        <w:t>病虫害鉴定、标本制作及病虫害统合防治技术评分标准（共</w:t>
      </w:r>
      <w:r w:rsidRPr="0042777D">
        <w:rPr>
          <w:rFonts w:ascii="Times New Roman" w:eastAsia="仿宋_GB2312" w:hAnsi="Times New Roman" w:cs="Times New Roman"/>
          <w:b/>
          <w:bCs/>
          <w:sz w:val="24"/>
          <w:szCs w:val="24"/>
        </w:rPr>
        <w:t>300</w:t>
      </w:r>
      <w:r w:rsidRPr="0042777D">
        <w:rPr>
          <w:rFonts w:ascii="Times New Roman" w:eastAsia="仿宋_GB2312" w:hAnsi="Times New Roman" w:cs="仿宋_GB2312" w:hint="eastAsia"/>
          <w:b/>
          <w:bCs/>
          <w:sz w:val="24"/>
          <w:szCs w:val="24"/>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2"/>
        <w:gridCol w:w="561"/>
        <w:gridCol w:w="1559"/>
        <w:gridCol w:w="4641"/>
        <w:gridCol w:w="867"/>
      </w:tblGrid>
      <w:tr w:rsidR="0042777D" w:rsidRPr="0042777D">
        <w:trPr>
          <w:trHeight w:hRule="exact" w:val="340"/>
          <w:jc w:val="center"/>
        </w:trPr>
        <w:tc>
          <w:tcPr>
            <w:tcW w:w="1173" w:type="dxa"/>
            <w:gridSpan w:val="2"/>
            <w:vAlign w:val="center"/>
          </w:tcPr>
          <w:p w:rsidR="00F91F1B" w:rsidRPr="0042777D" w:rsidRDefault="00F91F1B">
            <w:pPr>
              <w:adjustRightInd w:val="0"/>
              <w:snapToGrid w:val="0"/>
              <w:spacing w:line="360" w:lineRule="auto"/>
              <w:jc w:val="center"/>
              <w:rPr>
                <w:rFonts w:ascii="Times New Roman" w:hAnsi="Times New Roman" w:cs="Times New Roman"/>
                <w:b/>
                <w:bCs/>
                <w:sz w:val="24"/>
                <w:szCs w:val="24"/>
              </w:rPr>
            </w:pPr>
            <w:r w:rsidRPr="0042777D">
              <w:rPr>
                <w:rFonts w:ascii="Times New Roman" w:hAnsi="宋体" w:cs="宋体" w:hint="eastAsia"/>
                <w:b/>
                <w:bCs/>
                <w:sz w:val="24"/>
                <w:szCs w:val="24"/>
              </w:rPr>
              <w:t>序号</w:t>
            </w:r>
          </w:p>
        </w:tc>
        <w:tc>
          <w:tcPr>
            <w:tcW w:w="1559" w:type="dxa"/>
            <w:vAlign w:val="center"/>
          </w:tcPr>
          <w:p w:rsidR="00F91F1B" w:rsidRPr="0042777D" w:rsidRDefault="00F91F1B">
            <w:pPr>
              <w:adjustRightInd w:val="0"/>
              <w:snapToGrid w:val="0"/>
              <w:spacing w:line="360" w:lineRule="auto"/>
              <w:jc w:val="center"/>
              <w:rPr>
                <w:rFonts w:ascii="Times New Roman" w:hAnsi="Times New Roman" w:cs="Times New Roman"/>
                <w:b/>
                <w:bCs/>
                <w:sz w:val="24"/>
                <w:szCs w:val="24"/>
              </w:rPr>
            </w:pPr>
            <w:r w:rsidRPr="0042777D">
              <w:rPr>
                <w:rFonts w:ascii="Times New Roman" w:hAnsi="宋体" w:cs="宋体" w:hint="eastAsia"/>
                <w:b/>
                <w:bCs/>
                <w:sz w:val="24"/>
                <w:szCs w:val="24"/>
              </w:rPr>
              <w:t>考核内容</w:t>
            </w:r>
          </w:p>
        </w:tc>
        <w:tc>
          <w:tcPr>
            <w:tcW w:w="4641" w:type="dxa"/>
            <w:vAlign w:val="center"/>
          </w:tcPr>
          <w:p w:rsidR="00F91F1B" w:rsidRPr="0042777D" w:rsidRDefault="00F91F1B">
            <w:pPr>
              <w:adjustRightInd w:val="0"/>
              <w:snapToGrid w:val="0"/>
              <w:spacing w:line="360" w:lineRule="auto"/>
              <w:jc w:val="center"/>
              <w:rPr>
                <w:rFonts w:ascii="Times New Roman" w:hAnsi="Times New Roman" w:cs="Times New Roman"/>
                <w:b/>
                <w:bCs/>
                <w:sz w:val="24"/>
                <w:szCs w:val="24"/>
              </w:rPr>
            </w:pPr>
            <w:r w:rsidRPr="0042777D">
              <w:rPr>
                <w:rFonts w:ascii="Times New Roman" w:hAnsi="宋体" w:cs="宋体" w:hint="eastAsia"/>
                <w:b/>
                <w:bCs/>
                <w:sz w:val="24"/>
                <w:szCs w:val="24"/>
              </w:rPr>
              <w:t>考核要点</w:t>
            </w:r>
          </w:p>
        </w:tc>
        <w:tc>
          <w:tcPr>
            <w:tcW w:w="867" w:type="dxa"/>
            <w:vAlign w:val="center"/>
          </w:tcPr>
          <w:p w:rsidR="00F91F1B" w:rsidRPr="0042777D" w:rsidRDefault="00F91F1B">
            <w:pPr>
              <w:adjustRightInd w:val="0"/>
              <w:snapToGrid w:val="0"/>
              <w:spacing w:line="360" w:lineRule="auto"/>
              <w:jc w:val="center"/>
              <w:rPr>
                <w:rFonts w:ascii="Times New Roman" w:hAnsi="Times New Roman" w:cs="Times New Roman"/>
                <w:b/>
                <w:bCs/>
                <w:sz w:val="24"/>
                <w:szCs w:val="24"/>
              </w:rPr>
            </w:pPr>
            <w:r w:rsidRPr="0042777D">
              <w:rPr>
                <w:rFonts w:ascii="Times New Roman" w:hAnsi="宋体" w:cs="宋体" w:hint="eastAsia"/>
                <w:b/>
                <w:bCs/>
                <w:sz w:val="24"/>
                <w:szCs w:val="24"/>
              </w:rPr>
              <w:t>分值</w:t>
            </w:r>
          </w:p>
        </w:tc>
      </w:tr>
      <w:tr w:rsidR="0042777D" w:rsidRPr="0042777D">
        <w:trPr>
          <w:trHeight w:val="317"/>
          <w:jc w:val="center"/>
        </w:trPr>
        <w:tc>
          <w:tcPr>
            <w:tcW w:w="612" w:type="dxa"/>
            <w:vMerge w:val="restart"/>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1</w:t>
            </w:r>
          </w:p>
        </w:tc>
        <w:tc>
          <w:tcPr>
            <w:tcW w:w="561" w:type="dxa"/>
            <w:vAlign w:val="center"/>
          </w:tcPr>
          <w:p w:rsidR="00F91F1B" w:rsidRPr="0042777D" w:rsidRDefault="00F91F1B">
            <w:pPr>
              <w:pStyle w:val="af4"/>
              <w:numPr>
                <w:ilvl w:val="0"/>
                <w:numId w:val="5"/>
              </w:numPr>
              <w:snapToGrid w:val="0"/>
              <w:ind w:firstLineChars="0"/>
              <w:jc w:val="center"/>
              <w:rPr>
                <w:rFonts w:ascii="Times New Roman" w:eastAsia="仿宋" w:hAnsi="Times New Roman" w:cs="Times New Roman"/>
                <w:sz w:val="24"/>
                <w:szCs w:val="24"/>
              </w:rPr>
            </w:pPr>
          </w:p>
        </w:tc>
        <w:tc>
          <w:tcPr>
            <w:tcW w:w="1559" w:type="dxa"/>
            <w:vAlign w:val="center"/>
          </w:tcPr>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sz w:val="24"/>
                <w:szCs w:val="24"/>
              </w:rPr>
              <w:t>镜检鉴定</w:t>
            </w:r>
            <w:r w:rsidRPr="0042777D">
              <w:rPr>
                <w:rFonts w:ascii="Times New Roman" w:eastAsia="仿宋" w:hAnsi="Times New Roman" w:cs="Times New Roman"/>
                <w:sz w:val="24"/>
                <w:szCs w:val="24"/>
              </w:rPr>
              <w:t>10</w:t>
            </w:r>
            <w:r w:rsidRPr="0042777D">
              <w:rPr>
                <w:rFonts w:ascii="Times New Roman" w:eastAsia="仿宋" w:hAnsi="Times New Roman" w:cs="仿宋" w:hint="eastAsia"/>
                <w:sz w:val="24"/>
                <w:szCs w:val="24"/>
              </w:rPr>
              <w:t>种病虫害</w:t>
            </w:r>
          </w:p>
        </w:tc>
        <w:tc>
          <w:tcPr>
            <w:tcW w:w="4641" w:type="dxa"/>
            <w:vAlign w:val="center"/>
          </w:tcPr>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sz w:val="24"/>
                <w:szCs w:val="24"/>
              </w:rPr>
              <w:t>种类鉴定正确，昆虫鉴定至科一级</w:t>
            </w:r>
          </w:p>
        </w:tc>
        <w:tc>
          <w:tcPr>
            <w:tcW w:w="867" w:type="dxa"/>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4/</w:t>
            </w:r>
            <w:r w:rsidRPr="0042777D">
              <w:rPr>
                <w:rFonts w:ascii="Times New Roman" w:eastAsia="仿宋" w:hAnsi="Times New Roman" w:cs="仿宋" w:hint="eastAsia"/>
                <w:sz w:val="24"/>
                <w:szCs w:val="24"/>
              </w:rPr>
              <w:t>种</w:t>
            </w:r>
          </w:p>
        </w:tc>
      </w:tr>
      <w:tr w:rsidR="0042777D" w:rsidRPr="0042777D">
        <w:trPr>
          <w:trHeight w:val="317"/>
          <w:jc w:val="center"/>
        </w:trPr>
        <w:tc>
          <w:tcPr>
            <w:tcW w:w="612" w:type="dxa"/>
            <w:vMerge/>
            <w:vAlign w:val="center"/>
          </w:tcPr>
          <w:p w:rsidR="00F91F1B" w:rsidRPr="0042777D" w:rsidRDefault="00F91F1B">
            <w:pPr>
              <w:snapToGrid w:val="0"/>
              <w:jc w:val="center"/>
              <w:rPr>
                <w:rFonts w:ascii="Times New Roman" w:eastAsia="仿宋" w:hAnsi="Times New Roman" w:cs="Times New Roman"/>
                <w:sz w:val="24"/>
                <w:szCs w:val="24"/>
              </w:rPr>
            </w:pPr>
          </w:p>
        </w:tc>
        <w:tc>
          <w:tcPr>
            <w:tcW w:w="561" w:type="dxa"/>
            <w:vAlign w:val="center"/>
          </w:tcPr>
          <w:p w:rsidR="00F91F1B" w:rsidRPr="0042777D" w:rsidRDefault="00F91F1B">
            <w:pPr>
              <w:pStyle w:val="af4"/>
              <w:numPr>
                <w:ilvl w:val="0"/>
                <w:numId w:val="5"/>
              </w:numPr>
              <w:snapToGrid w:val="0"/>
              <w:ind w:firstLineChars="0"/>
              <w:jc w:val="center"/>
              <w:rPr>
                <w:rFonts w:ascii="Times New Roman" w:eastAsia="仿宋" w:hAnsi="Times New Roman" w:cs="Times New Roman"/>
                <w:sz w:val="24"/>
                <w:szCs w:val="24"/>
              </w:rPr>
            </w:pPr>
          </w:p>
        </w:tc>
        <w:tc>
          <w:tcPr>
            <w:tcW w:w="1559" w:type="dxa"/>
            <w:vAlign w:val="center"/>
          </w:tcPr>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sz w:val="24"/>
                <w:szCs w:val="24"/>
              </w:rPr>
              <w:t>图片鉴定病虫害种类，</w:t>
            </w:r>
            <w:r w:rsidRPr="0042777D">
              <w:rPr>
                <w:rFonts w:ascii="Times New Roman" w:eastAsia="仿宋" w:hAnsi="Times New Roman" w:cs="Times New Roman"/>
                <w:sz w:val="24"/>
                <w:szCs w:val="24"/>
              </w:rPr>
              <w:t>15</w:t>
            </w:r>
            <w:r w:rsidRPr="0042777D">
              <w:rPr>
                <w:rFonts w:ascii="Times New Roman" w:eastAsia="仿宋" w:hAnsi="Times New Roman" w:cs="仿宋" w:hint="eastAsia"/>
                <w:sz w:val="24"/>
                <w:szCs w:val="24"/>
              </w:rPr>
              <w:t>分钟鉴定</w:t>
            </w:r>
            <w:r w:rsidRPr="0042777D">
              <w:rPr>
                <w:rFonts w:ascii="Times New Roman" w:eastAsia="仿宋" w:hAnsi="Times New Roman" w:cs="Times New Roman"/>
                <w:sz w:val="24"/>
                <w:szCs w:val="24"/>
              </w:rPr>
              <w:t>40</w:t>
            </w:r>
            <w:r w:rsidRPr="0042777D">
              <w:rPr>
                <w:rFonts w:ascii="Times New Roman" w:eastAsia="仿宋" w:hAnsi="Times New Roman" w:cs="仿宋" w:hint="eastAsia"/>
                <w:sz w:val="24"/>
                <w:szCs w:val="24"/>
              </w:rPr>
              <w:t>种</w:t>
            </w:r>
          </w:p>
        </w:tc>
        <w:tc>
          <w:tcPr>
            <w:tcW w:w="4641" w:type="dxa"/>
            <w:vAlign w:val="center"/>
          </w:tcPr>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sz w:val="24"/>
                <w:szCs w:val="24"/>
              </w:rPr>
              <w:t>种类鉴定正确，昆虫鉴定至科一级、病害名称</w:t>
            </w:r>
          </w:p>
        </w:tc>
        <w:tc>
          <w:tcPr>
            <w:tcW w:w="867" w:type="dxa"/>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1/</w:t>
            </w:r>
            <w:r w:rsidRPr="0042777D">
              <w:rPr>
                <w:rFonts w:ascii="Times New Roman" w:eastAsia="仿宋" w:hAnsi="Times New Roman" w:cs="仿宋" w:hint="eastAsia"/>
                <w:sz w:val="24"/>
                <w:szCs w:val="24"/>
              </w:rPr>
              <w:t>种</w:t>
            </w:r>
          </w:p>
        </w:tc>
      </w:tr>
      <w:tr w:rsidR="0042777D" w:rsidRPr="0042777D">
        <w:trPr>
          <w:trHeight w:val="317"/>
          <w:jc w:val="center"/>
        </w:trPr>
        <w:tc>
          <w:tcPr>
            <w:tcW w:w="612" w:type="dxa"/>
            <w:vMerge/>
            <w:vAlign w:val="center"/>
          </w:tcPr>
          <w:p w:rsidR="00F91F1B" w:rsidRPr="0042777D" w:rsidRDefault="00F91F1B">
            <w:pPr>
              <w:snapToGrid w:val="0"/>
              <w:jc w:val="center"/>
              <w:rPr>
                <w:rFonts w:ascii="Times New Roman" w:eastAsia="仿宋" w:hAnsi="Times New Roman" w:cs="Times New Roman"/>
                <w:sz w:val="24"/>
                <w:szCs w:val="24"/>
              </w:rPr>
            </w:pPr>
          </w:p>
        </w:tc>
        <w:tc>
          <w:tcPr>
            <w:tcW w:w="561" w:type="dxa"/>
            <w:vAlign w:val="center"/>
          </w:tcPr>
          <w:p w:rsidR="00F91F1B" w:rsidRPr="0042777D" w:rsidRDefault="00F91F1B">
            <w:pPr>
              <w:pStyle w:val="af4"/>
              <w:numPr>
                <w:ilvl w:val="0"/>
                <w:numId w:val="5"/>
              </w:numPr>
              <w:snapToGrid w:val="0"/>
              <w:ind w:firstLineChars="0"/>
              <w:jc w:val="center"/>
              <w:rPr>
                <w:rFonts w:ascii="Times New Roman" w:eastAsia="仿宋" w:hAnsi="Times New Roman" w:cs="Times New Roman"/>
                <w:sz w:val="24"/>
                <w:szCs w:val="24"/>
              </w:rPr>
            </w:pPr>
          </w:p>
        </w:tc>
        <w:tc>
          <w:tcPr>
            <w:tcW w:w="1559" w:type="dxa"/>
            <w:vAlign w:val="center"/>
          </w:tcPr>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sz w:val="24"/>
                <w:szCs w:val="24"/>
              </w:rPr>
              <w:t>标本鉴定病虫害种类</w:t>
            </w:r>
            <w:r w:rsidRPr="0042777D">
              <w:rPr>
                <w:rFonts w:ascii="Times New Roman" w:eastAsia="仿宋" w:hAnsi="Times New Roman" w:cs="Times New Roman"/>
                <w:sz w:val="24"/>
                <w:szCs w:val="24"/>
              </w:rPr>
              <w:t>20</w:t>
            </w:r>
          </w:p>
        </w:tc>
        <w:tc>
          <w:tcPr>
            <w:tcW w:w="4641" w:type="dxa"/>
            <w:vAlign w:val="center"/>
          </w:tcPr>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sz w:val="24"/>
                <w:szCs w:val="24"/>
              </w:rPr>
              <w:t>鉴定病虫害种类</w:t>
            </w:r>
          </w:p>
        </w:tc>
        <w:tc>
          <w:tcPr>
            <w:tcW w:w="867" w:type="dxa"/>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1/</w:t>
            </w:r>
            <w:r w:rsidRPr="0042777D">
              <w:rPr>
                <w:rFonts w:ascii="Times New Roman" w:eastAsia="仿宋" w:hAnsi="Times New Roman" w:cs="仿宋" w:hint="eastAsia"/>
                <w:sz w:val="24"/>
                <w:szCs w:val="24"/>
              </w:rPr>
              <w:t>种</w:t>
            </w:r>
          </w:p>
        </w:tc>
      </w:tr>
      <w:tr w:rsidR="0042777D" w:rsidRPr="0042777D">
        <w:trPr>
          <w:trHeight w:val="317"/>
          <w:jc w:val="center"/>
        </w:trPr>
        <w:tc>
          <w:tcPr>
            <w:tcW w:w="1173" w:type="dxa"/>
            <w:gridSpan w:val="2"/>
            <w:vAlign w:val="center"/>
          </w:tcPr>
          <w:p w:rsidR="00F91F1B" w:rsidRPr="0042777D" w:rsidRDefault="00F91F1B">
            <w:pPr>
              <w:pStyle w:val="af4"/>
              <w:snapToGrid w:val="0"/>
              <w:ind w:left="360" w:firstLineChars="0" w:firstLine="0"/>
              <w:rPr>
                <w:rFonts w:ascii="Times New Roman" w:eastAsia="仿宋" w:hAnsi="Times New Roman" w:cs="Times New Roman"/>
                <w:sz w:val="24"/>
                <w:szCs w:val="24"/>
              </w:rPr>
            </w:pPr>
            <w:r w:rsidRPr="0042777D">
              <w:rPr>
                <w:rFonts w:ascii="Times New Roman" w:eastAsia="仿宋" w:hAnsi="Times New Roman" w:cs="仿宋" w:hint="eastAsia"/>
                <w:sz w:val="24"/>
                <w:szCs w:val="24"/>
              </w:rPr>
              <w:t>小计</w:t>
            </w:r>
          </w:p>
        </w:tc>
        <w:tc>
          <w:tcPr>
            <w:tcW w:w="1559" w:type="dxa"/>
            <w:vAlign w:val="center"/>
          </w:tcPr>
          <w:p w:rsidR="00F91F1B" w:rsidRPr="0042777D" w:rsidRDefault="00F91F1B">
            <w:pPr>
              <w:snapToGrid w:val="0"/>
              <w:jc w:val="left"/>
              <w:rPr>
                <w:rFonts w:ascii="Times New Roman" w:eastAsia="仿宋" w:hAnsi="Times New Roman" w:cs="Times New Roman"/>
                <w:sz w:val="24"/>
                <w:szCs w:val="24"/>
              </w:rPr>
            </w:pPr>
          </w:p>
        </w:tc>
        <w:tc>
          <w:tcPr>
            <w:tcW w:w="4641" w:type="dxa"/>
            <w:vAlign w:val="center"/>
          </w:tcPr>
          <w:p w:rsidR="00F91F1B" w:rsidRPr="0042777D" w:rsidRDefault="00F91F1B">
            <w:pPr>
              <w:snapToGrid w:val="0"/>
              <w:jc w:val="left"/>
              <w:rPr>
                <w:rFonts w:ascii="Times New Roman" w:eastAsia="仿宋" w:hAnsi="Times New Roman" w:cs="Times New Roman"/>
                <w:sz w:val="24"/>
                <w:szCs w:val="24"/>
              </w:rPr>
            </w:pPr>
          </w:p>
        </w:tc>
        <w:tc>
          <w:tcPr>
            <w:tcW w:w="867" w:type="dxa"/>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100</w:t>
            </w:r>
          </w:p>
        </w:tc>
      </w:tr>
      <w:tr w:rsidR="0042777D" w:rsidRPr="0042777D">
        <w:trPr>
          <w:trHeight w:val="4307"/>
          <w:jc w:val="center"/>
        </w:trPr>
        <w:tc>
          <w:tcPr>
            <w:tcW w:w="1173" w:type="dxa"/>
            <w:gridSpan w:val="2"/>
            <w:vMerge w:val="restart"/>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lastRenderedPageBreak/>
              <w:t>2</w:t>
            </w:r>
          </w:p>
        </w:tc>
        <w:tc>
          <w:tcPr>
            <w:tcW w:w="1559" w:type="dxa"/>
            <w:vMerge w:val="restart"/>
            <w:vAlign w:val="center"/>
          </w:tcPr>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sz w:val="24"/>
                <w:szCs w:val="24"/>
              </w:rPr>
              <w:t>标本制作</w:t>
            </w:r>
          </w:p>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sz w:val="24"/>
                <w:szCs w:val="24"/>
              </w:rPr>
              <w:t>（展翅</w:t>
            </w:r>
            <w:r w:rsidRPr="0042777D">
              <w:rPr>
                <w:rFonts w:ascii="Times New Roman" w:eastAsia="仿宋" w:hAnsi="Times New Roman" w:cs="Times New Roman"/>
                <w:sz w:val="24"/>
                <w:szCs w:val="24"/>
              </w:rPr>
              <w:t>2</w:t>
            </w:r>
            <w:r w:rsidRPr="0042777D">
              <w:rPr>
                <w:rFonts w:ascii="Times New Roman" w:eastAsia="仿宋" w:hAnsi="Times New Roman" w:cs="仿宋" w:hint="eastAsia"/>
                <w:sz w:val="24"/>
                <w:szCs w:val="24"/>
              </w:rPr>
              <w:t>种、展肢</w:t>
            </w:r>
            <w:r w:rsidRPr="0042777D">
              <w:rPr>
                <w:rFonts w:ascii="Times New Roman" w:eastAsia="仿宋" w:hAnsi="Times New Roman" w:cs="Times New Roman"/>
                <w:sz w:val="24"/>
                <w:szCs w:val="24"/>
              </w:rPr>
              <w:t>2</w:t>
            </w:r>
            <w:r w:rsidRPr="0042777D">
              <w:rPr>
                <w:rFonts w:ascii="Times New Roman" w:eastAsia="仿宋" w:hAnsi="Times New Roman" w:cs="仿宋" w:hint="eastAsia"/>
                <w:sz w:val="24"/>
                <w:szCs w:val="24"/>
              </w:rPr>
              <w:t>种）</w:t>
            </w:r>
          </w:p>
        </w:tc>
        <w:tc>
          <w:tcPr>
            <w:tcW w:w="4641" w:type="dxa"/>
            <w:vAlign w:val="center"/>
          </w:tcPr>
          <w:p w:rsidR="00F91F1B" w:rsidRPr="0042777D" w:rsidRDefault="00CF5C03">
            <w:pPr>
              <w:snapToGrid w:val="0"/>
              <w:jc w:val="left"/>
              <w:rPr>
                <w:rFonts w:ascii="Times New Roman" w:eastAsia="仿宋" w:hAnsi="Times New Roman" w:cs="Times New Roman"/>
                <w:sz w:val="24"/>
                <w:szCs w:val="24"/>
              </w:rPr>
            </w:pPr>
            <w:r>
              <w:rPr>
                <w:noProof/>
              </w:rPr>
              <w:pict>
                <v:group id="1032" o:spid="_x0000_s1031" style="position:absolute;margin-left:5.55pt;margin-top:3.65pt;width:219.3pt;height:189.5pt;z-index:5;mso-wrap-distance-left:0;mso-wrap-distance-right:0;mso-position-horizontal-relative:text;mso-position-vertical-relative:text" coordsize="28389,22930">
                  <v:shape id="1033" o:spid="_x0000_s1032" type="#_x0000_t75" style="position:absolute;width:16230;height:19202;visibility:visible">
                    <v:imagedata r:id="rId10" o:title="" cropleft="12484f" cropright="11504f"/>
                    <v:path arrowok="t"/>
                  </v:shape>
                  <v:group id="1034" o:spid="_x0000_s1033" style="position:absolute;left:5181;width:23208;height:22930" coordorigin="-8349,-533" coordsize="40542,40051">
                    <v:line id="1035" o:spid="_x0000_s1034" style="position:absolute;flip:y;visibility:visible" from="-7986,1447" to="15923,7923" o:connectortype="straight" strokecolor="#5b9bd5" strokeweight=".5pt">
                      <v:stroke joinstyle="miter"/>
                    </v:line>
                    <v:line id="1036" o:spid="_x0000_s1035" style="position:absolute;visibility:visible" from="1463,7921" to="17367,7921" o:connectortype="straight" strokecolor="#5b9bd5" strokeweight=".5pt">
                      <v:stroke joinstyle="miter"/>
                    </v:line>
                    <v:line id="1037" o:spid="_x0000_s1036" style="position:absolute;visibility:visible" from="1462,15305" to="12037,16782" o:connectortype="straight" strokecolor="#5b9bd5" strokeweight=".5pt">
                      <v:stroke joinstyle="miter"/>
                    </v:line>
                    <v:line id="1038" o:spid="_x0000_s1037" style="position:absolute;flip:x;visibility:visible" from="1461,27882" to="12911,27882" o:connectortype="straight" strokecolor="#5b9bd5" strokeweight=".5pt">
                      <v:stroke joinstyle="miter"/>
                    </v:line>
                    <v:shapetype id="_x0000_t202" coordsize="21600,21600" o:spt="202" path="m,l,21600r21600,l21600,xe">
                      <v:stroke joinstyle="miter"/>
                      <v:path gradientshapeok="t" o:connecttype="rect"/>
                    </v:shapetype>
                    <v:shape id="1040" o:spid="_x0000_s1038" type="#_x0000_t202" style="position:absolute;left:-8349;top:35778;width:36404;height:3740;visibility:visible" stroked="f" strokeweight=".5pt">
                      <v:textbox style="mso-next-textbox:#1040">
                        <w:txbxContent>
                          <w:p w:rsidR="00F91F1B" w:rsidRDefault="00F91F1B">
                            <w:pPr>
                              <w:adjustRightInd w:val="0"/>
                              <w:snapToGrid w:val="0"/>
                              <w:rPr>
                                <w:rFonts w:cs="Times New Roman"/>
                                <w:sz w:val="18"/>
                                <w:szCs w:val="18"/>
                              </w:rPr>
                            </w:pPr>
                            <w:r>
                              <w:rPr>
                                <w:rFonts w:cs="宋体" w:hint="eastAsia"/>
                                <w:sz w:val="18"/>
                                <w:szCs w:val="18"/>
                              </w:rPr>
                              <w:t>插针正确</w:t>
                            </w:r>
                            <w:r>
                              <w:rPr>
                                <w:sz w:val="18"/>
                                <w:szCs w:val="18"/>
                              </w:rPr>
                              <w:t>5</w:t>
                            </w:r>
                            <w:r>
                              <w:rPr>
                                <w:rFonts w:cs="宋体" w:hint="eastAsia"/>
                                <w:sz w:val="18"/>
                                <w:szCs w:val="18"/>
                              </w:rPr>
                              <w:t>分，整体美观，完整</w:t>
                            </w:r>
                            <w:r>
                              <w:rPr>
                                <w:sz w:val="18"/>
                                <w:szCs w:val="18"/>
                              </w:rPr>
                              <w:t>8</w:t>
                            </w:r>
                            <w:r>
                              <w:rPr>
                                <w:rFonts w:cs="宋体" w:hint="eastAsia"/>
                                <w:sz w:val="18"/>
                                <w:szCs w:val="18"/>
                              </w:rPr>
                              <w:t>分</w:t>
                            </w:r>
                          </w:p>
                        </w:txbxContent>
                      </v:textbox>
                    </v:shape>
                    <v:shape id="1041" o:spid="_x0000_s1039" type="#_x0000_t202" style="position:absolute;left:12039;top:-533;width:17374;height:7238;visibility:visible" stroked="f" strokeweight=".5pt">
                      <v:textbox style="mso-next-textbox:#1041">
                        <w:txbxContent>
                          <w:p w:rsidR="00F91F1B" w:rsidRDefault="00F91F1B">
                            <w:pPr>
                              <w:adjustRightInd w:val="0"/>
                              <w:snapToGrid w:val="0"/>
                              <w:rPr>
                                <w:rFonts w:cs="Times New Roman"/>
                                <w:sz w:val="18"/>
                                <w:szCs w:val="18"/>
                              </w:rPr>
                            </w:pPr>
                            <w:r>
                              <w:rPr>
                                <w:rFonts w:cs="宋体" w:hint="eastAsia"/>
                                <w:sz w:val="18"/>
                                <w:szCs w:val="18"/>
                              </w:rPr>
                              <w:t>触角完整、位置正确</w:t>
                            </w:r>
                            <w:r>
                              <w:rPr>
                                <w:sz w:val="18"/>
                                <w:szCs w:val="18"/>
                              </w:rPr>
                              <w:t>3</w:t>
                            </w:r>
                            <w:r>
                              <w:rPr>
                                <w:rFonts w:cs="宋体" w:hint="eastAsia"/>
                                <w:sz w:val="18"/>
                                <w:szCs w:val="18"/>
                              </w:rPr>
                              <w:t>分</w:t>
                            </w:r>
                          </w:p>
                        </w:txbxContent>
                      </v:textbox>
                    </v:shape>
                    <v:shape id="1042" o:spid="_x0000_s1040" type="#_x0000_t202" style="position:absolute;left:11624;top:6803;width:19507;height:7291;visibility:visible" stroked="f" strokeweight=".5pt">
                      <v:textbox style="mso-next-textbox:#1042">
                        <w:txbxContent>
                          <w:p w:rsidR="00F91F1B" w:rsidRDefault="00F91F1B">
                            <w:pPr>
                              <w:adjustRightInd w:val="0"/>
                              <w:snapToGrid w:val="0"/>
                              <w:rPr>
                                <w:rFonts w:cs="Times New Roman"/>
                                <w:sz w:val="18"/>
                                <w:szCs w:val="18"/>
                              </w:rPr>
                            </w:pPr>
                            <w:r>
                              <w:rPr>
                                <w:rFonts w:cs="宋体" w:hint="eastAsia"/>
                                <w:sz w:val="18"/>
                                <w:szCs w:val="18"/>
                              </w:rPr>
                              <w:t>前足完整、位置正确</w:t>
                            </w:r>
                            <w:r>
                              <w:rPr>
                                <w:sz w:val="18"/>
                                <w:szCs w:val="18"/>
                              </w:rPr>
                              <w:t>3</w:t>
                            </w:r>
                            <w:r>
                              <w:rPr>
                                <w:rFonts w:cs="宋体" w:hint="eastAsia"/>
                                <w:sz w:val="18"/>
                                <w:szCs w:val="18"/>
                              </w:rPr>
                              <w:t>分</w:t>
                            </w:r>
                          </w:p>
                        </w:txbxContent>
                      </v:textbox>
                    </v:shape>
                    <v:shape id="1043" o:spid="_x0000_s1041" type="#_x0000_t202" style="position:absolute;left:11006;top:14095;width:19887;height:6683;visibility:visible" stroked="f" strokeweight=".5pt">
                      <v:textbox style="mso-next-textbox:#1043">
                        <w:txbxContent>
                          <w:p w:rsidR="00F91F1B" w:rsidRDefault="00F91F1B">
                            <w:pPr>
                              <w:adjustRightInd w:val="0"/>
                              <w:snapToGrid w:val="0"/>
                              <w:rPr>
                                <w:rFonts w:cs="Times New Roman"/>
                                <w:sz w:val="18"/>
                                <w:szCs w:val="18"/>
                              </w:rPr>
                            </w:pPr>
                            <w:r>
                              <w:rPr>
                                <w:rFonts w:cs="宋体" w:hint="eastAsia"/>
                                <w:sz w:val="18"/>
                                <w:szCs w:val="18"/>
                              </w:rPr>
                              <w:t>中足完整、位置正确</w:t>
                            </w:r>
                            <w:r>
                              <w:rPr>
                                <w:sz w:val="18"/>
                                <w:szCs w:val="18"/>
                              </w:rPr>
                              <w:t>3</w:t>
                            </w:r>
                            <w:r>
                              <w:rPr>
                                <w:rFonts w:cs="宋体" w:hint="eastAsia"/>
                                <w:sz w:val="18"/>
                                <w:szCs w:val="18"/>
                              </w:rPr>
                              <w:t>分</w:t>
                            </w:r>
                          </w:p>
                        </w:txbxContent>
                      </v:textbox>
                    </v:shape>
                    <v:shape id="1044" o:spid="_x0000_s1042" type="#_x0000_t202" style="position:absolute;left:12306;top:25380;width:19887;height:6683;visibility:visible" stroked="f" strokeweight=".5pt">
                      <v:textbox style="mso-next-textbox:#1044">
                        <w:txbxContent>
                          <w:p w:rsidR="00F91F1B" w:rsidRDefault="00F91F1B">
                            <w:pPr>
                              <w:adjustRightInd w:val="0"/>
                              <w:snapToGrid w:val="0"/>
                              <w:rPr>
                                <w:rFonts w:cs="Times New Roman"/>
                                <w:sz w:val="18"/>
                                <w:szCs w:val="18"/>
                              </w:rPr>
                            </w:pPr>
                            <w:r>
                              <w:rPr>
                                <w:rFonts w:cs="宋体" w:hint="eastAsia"/>
                                <w:sz w:val="18"/>
                                <w:szCs w:val="18"/>
                              </w:rPr>
                              <w:t>后足完整、位置正确</w:t>
                            </w:r>
                            <w:r>
                              <w:rPr>
                                <w:sz w:val="18"/>
                                <w:szCs w:val="18"/>
                              </w:rPr>
                              <w:t>3</w:t>
                            </w:r>
                            <w:r>
                              <w:rPr>
                                <w:rFonts w:cs="宋体" w:hint="eastAsia"/>
                                <w:sz w:val="18"/>
                                <w:szCs w:val="18"/>
                              </w:rPr>
                              <w:t>分</w:t>
                            </w:r>
                          </w:p>
                        </w:txbxContent>
                      </v:textbox>
                    </v:shape>
                  </v:group>
                </v:group>
              </w:pict>
            </w:r>
          </w:p>
        </w:tc>
        <w:tc>
          <w:tcPr>
            <w:tcW w:w="867" w:type="dxa"/>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25/</w:t>
            </w:r>
            <w:r w:rsidRPr="0042777D">
              <w:rPr>
                <w:rFonts w:ascii="Times New Roman" w:eastAsia="仿宋" w:hAnsi="Times New Roman" w:cs="仿宋" w:hint="eastAsia"/>
                <w:sz w:val="24"/>
                <w:szCs w:val="24"/>
              </w:rPr>
              <w:t>种</w:t>
            </w:r>
          </w:p>
        </w:tc>
      </w:tr>
      <w:tr w:rsidR="0042777D" w:rsidRPr="0042777D">
        <w:trPr>
          <w:trHeight w:val="3679"/>
          <w:jc w:val="center"/>
        </w:trPr>
        <w:tc>
          <w:tcPr>
            <w:tcW w:w="1173" w:type="dxa"/>
            <w:gridSpan w:val="2"/>
            <w:vMerge/>
            <w:vAlign w:val="center"/>
          </w:tcPr>
          <w:p w:rsidR="00F91F1B" w:rsidRPr="0042777D" w:rsidRDefault="00F91F1B">
            <w:pPr>
              <w:snapToGrid w:val="0"/>
              <w:jc w:val="center"/>
              <w:rPr>
                <w:rFonts w:ascii="Times New Roman" w:eastAsia="仿宋" w:hAnsi="Times New Roman" w:cs="Times New Roman"/>
                <w:sz w:val="24"/>
                <w:szCs w:val="24"/>
              </w:rPr>
            </w:pPr>
          </w:p>
        </w:tc>
        <w:tc>
          <w:tcPr>
            <w:tcW w:w="1559" w:type="dxa"/>
            <w:vMerge/>
            <w:vAlign w:val="center"/>
          </w:tcPr>
          <w:p w:rsidR="00F91F1B" w:rsidRPr="0042777D" w:rsidRDefault="00F91F1B">
            <w:pPr>
              <w:snapToGrid w:val="0"/>
              <w:jc w:val="left"/>
              <w:rPr>
                <w:rFonts w:ascii="Times New Roman" w:eastAsia="仿宋" w:hAnsi="Times New Roman" w:cs="Times New Roman"/>
                <w:sz w:val="24"/>
                <w:szCs w:val="24"/>
              </w:rPr>
            </w:pPr>
          </w:p>
        </w:tc>
        <w:tc>
          <w:tcPr>
            <w:tcW w:w="4641" w:type="dxa"/>
            <w:vAlign w:val="center"/>
          </w:tcPr>
          <w:p w:rsidR="00F91F1B" w:rsidRPr="0042777D" w:rsidRDefault="00CF5C03">
            <w:pPr>
              <w:snapToGrid w:val="0"/>
              <w:jc w:val="left"/>
              <w:rPr>
                <w:rFonts w:ascii="Times New Roman" w:eastAsia="仿宋" w:hAnsi="Times New Roman" w:cs="Times New Roman"/>
                <w:sz w:val="24"/>
                <w:szCs w:val="24"/>
              </w:rPr>
            </w:pPr>
            <w:r>
              <w:rPr>
                <w:noProof/>
              </w:rPr>
              <w:pict>
                <v:group id="1045" o:spid="_x0000_s1043" style="position:absolute;margin-left:5.45pt;margin-top:4.55pt;width:202.2pt;height:152.4pt;z-index:4;mso-wrap-distance-left:0;mso-wrap-distance-right:0;mso-position-horizontal-relative:text;mso-position-vertical-relative:text" coordsize="25679,19354">
                  <v:shape id="1046" o:spid="_x0000_s1044" type="#_x0000_t75" style="position:absolute;width:13639;height:18135;visibility:visible">
                    <v:imagedata r:id="rId11" o:title=""/>
                    <v:path arrowok="t"/>
                  </v:shape>
                  <v:group id="1047" o:spid="_x0000_s1045" style="position:absolute;left:6248;top:838;width:19431;height:18516" coordorigin="-2822,-533" coordsize="33953,32229">
                    <v:line id="1048" o:spid="_x0000_s1046" style="position:absolute;flip:y;visibility:visible" from="0,1447" to="15925,6705" o:connectortype="straight" strokecolor="#5b9bd5" strokeweight=".5pt">
                      <v:stroke joinstyle="miter"/>
                    </v:line>
                    <v:line id="1049" o:spid="_x0000_s1047" style="position:absolute;flip:y;visibility:visible" from="3810,7924" to="17373,8686" o:connectortype="straight" strokecolor="#5b9bd5" strokeweight=".5pt">
                      <v:stroke joinstyle="miter"/>
                    </v:line>
                    <v:line id="1050" o:spid="_x0000_s1048" style="position:absolute;visibility:visible" from="3810,14096" to="12039,16785" o:connectortype="straight" strokecolor="#5b9bd5" strokeweight=".5pt">
                      <v:stroke joinstyle="miter"/>
                    </v:line>
                    <v:shape id="1051" o:spid="_x0000_s1049" type="#_x0000_t202" style="position:absolute;left:-2822;top:27925;width:24499;height:3771;visibility:visible" stroked="f" strokeweight=".5pt">
                      <v:textbox style="mso-next-textbox:#1051">
                        <w:txbxContent>
                          <w:p w:rsidR="00F91F1B" w:rsidRDefault="00F91F1B">
                            <w:pPr>
                              <w:adjustRightInd w:val="0"/>
                              <w:snapToGrid w:val="0"/>
                              <w:rPr>
                                <w:rFonts w:cs="Times New Roman"/>
                                <w:sz w:val="18"/>
                                <w:szCs w:val="18"/>
                              </w:rPr>
                            </w:pPr>
                            <w:r>
                              <w:rPr>
                                <w:rFonts w:cs="宋体" w:hint="eastAsia"/>
                                <w:sz w:val="18"/>
                                <w:szCs w:val="18"/>
                              </w:rPr>
                              <w:t>整体美观，完整</w:t>
                            </w:r>
                            <w:r>
                              <w:rPr>
                                <w:sz w:val="18"/>
                                <w:szCs w:val="18"/>
                              </w:rPr>
                              <w:t>10</w:t>
                            </w:r>
                            <w:r>
                              <w:rPr>
                                <w:rFonts w:cs="宋体" w:hint="eastAsia"/>
                                <w:sz w:val="18"/>
                                <w:szCs w:val="18"/>
                              </w:rPr>
                              <w:t>分</w:t>
                            </w:r>
                          </w:p>
                        </w:txbxContent>
                      </v:textbox>
                    </v:shape>
                    <v:shape id="1052" o:spid="_x0000_s1050" type="#_x0000_t202" style="position:absolute;left:12039;top:-533;width:17374;height:7238;visibility:visible" stroked="f" strokeweight=".5pt">
                      <v:textbox style="mso-next-textbox:#1052">
                        <w:txbxContent>
                          <w:p w:rsidR="00F91F1B" w:rsidRDefault="00F91F1B">
                            <w:pPr>
                              <w:adjustRightInd w:val="0"/>
                              <w:snapToGrid w:val="0"/>
                              <w:rPr>
                                <w:rFonts w:cs="Times New Roman"/>
                                <w:sz w:val="18"/>
                                <w:szCs w:val="18"/>
                              </w:rPr>
                            </w:pPr>
                            <w:r>
                              <w:rPr>
                                <w:rFonts w:cs="宋体" w:hint="eastAsia"/>
                                <w:sz w:val="18"/>
                                <w:szCs w:val="18"/>
                              </w:rPr>
                              <w:t>触角完整、位置正确</w:t>
                            </w:r>
                            <w:r>
                              <w:rPr>
                                <w:sz w:val="18"/>
                                <w:szCs w:val="18"/>
                              </w:rPr>
                              <w:t>5</w:t>
                            </w:r>
                            <w:r>
                              <w:rPr>
                                <w:rFonts w:cs="宋体" w:hint="eastAsia"/>
                                <w:sz w:val="18"/>
                                <w:szCs w:val="18"/>
                              </w:rPr>
                              <w:t>分</w:t>
                            </w:r>
                          </w:p>
                        </w:txbxContent>
                      </v:textbox>
                    </v:shape>
                    <v:shape id="1053" o:spid="_x0000_s1051" type="#_x0000_t202" style="position:absolute;left:11624;top:6803;width:19507;height:7291;visibility:visible" stroked="f" strokeweight=".5pt">
                      <v:textbox style="mso-next-textbox:#1053">
                        <w:txbxContent>
                          <w:p w:rsidR="00F91F1B" w:rsidRDefault="00F91F1B">
                            <w:pPr>
                              <w:adjustRightInd w:val="0"/>
                              <w:snapToGrid w:val="0"/>
                              <w:rPr>
                                <w:rFonts w:cs="Times New Roman"/>
                                <w:sz w:val="18"/>
                                <w:szCs w:val="18"/>
                              </w:rPr>
                            </w:pPr>
                            <w:r>
                              <w:rPr>
                                <w:rFonts w:cs="宋体" w:hint="eastAsia"/>
                                <w:sz w:val="18"/>
                                <w:szCs w:val="18"/>
                              </w:rPr>
                              <w:t>前翅完整、位置正确</w:t>
                            </w:r>
                            <w:r>
                              <w:rPr>
                                <w:sz w:val="18"/>
                                <w:szCs w:val="18"/>
                              </w:rPr>
                              <w:t>5</w:t>
                            </w:r>
                            <w:r>
                              <w:rPr>
                                <w:rFonts w:cs="宋体" w:hint="eastAsia"/>
                                <w:sz w:val="18"/>
                                <w:szCs w:val="18"/>
                              </w:rPr>
                              <w:t>分</w:t>
                            </w:r>
                          </w:p>
                        </w:txbxContent>
                      </v:textbox>
                    </v:shape>
                    <v:shape id="1054" o:spid="_x0000_s1052" type="#_x0000_t202" style="position:absolute;left:11006;top:14095;width:19887;height:6683;visibility:visible" stroked="f" strokeweight=".5pt">
                      <v:textbox style="mso-next-textbox:#1054">
                        <w:txbxContent>
                          <w:p w:rsidR="00F91F1B" w:rsidRDefault="00F91F1B">
                            <w:pPr>
                              <w:adjustRightInd w:val="0"/>
                              <w:snapToGrid w:val="0"/>
                              <w:rPr>
                                <w:rFonts w:cs="Times New Roman"/>
                                <w:sz w:val="18"/>
                                <w:szCs w:val="18"/>
                              </w:rPr>
                            </w:pPr>
                            <w:r>
                              <w:rPr>
                                <w:rFonts w:cs="宋体" w:hint="eastAsia"/>
                                <w:sz w:val="18"/>
                                <w:szCs w:val="18"/>
                              </w:rPr>
                              <w:t>后翅完整、位置正确</w:t>
                            </w:r>
                            <w:r>
                              <w:rPr>
                                <w:sz w:val="18"/>
                                <w:szCs w:val="18"/>
                              </w:rPr>
                              <w:t>5</w:t>
                            </w:r>
                            <w:r>
                              <w:rPr>
                                <w:rFonts w:cs="宋体" w:hint="eastAsia"/>
                                <w:sz w:val="18"/>
                                <w:szCs w:val="18"/>
                              </w:rPr>
                              <w:t>分</w:t>
                            </w:r>
                          </w:p>
                        </w:txbxContent>
                      </v:textbox>
                    </v:shape>
                  </v:group>
                </v:group>
              </w:pict>
            </w:r>
          </w:p>
        </w:tc>
        <w:tc>
          <w:tcPr>
            <w:tcW w:w="867" w:type="dxa"/>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25/</w:t>
            </w:r>
            <w:r w:rsidRPr="0042777D">
              <w:rPr>
                <w:rFonts w:ascii="Times New Roman" w:eastAsia="仿宋" w:hAnsi="Times New Roman" w:cs="仿宋" w:hint="eastAsia"/>
                <w:sz w:val="24"/>
                <w:szCs w:val="24"/>
              </w:rPr>
              <w:t>种</w:t>
            </w:r>
          </w:p>
        </w:tc>
      </w:tr>
      <w:tr w:rsidR="0042777D" w:rsidRPr="0042777D">
        <w:trPr>
          <w:trHeight w:val="317"/>
          <w:jc w:val="center"/>
        </w:trPr>
        <w:tc>
          <w:tcPr>
            <w:tcW w:w="1173" w:type="dxa"/>
            <w:gridSpan w:val="2"/>
            <w:vAlign w:val="center"/>
          </w:tcPr>
          <w:p w:rsidR="00F91F1B" w:rsidRPr="0042777D" w:rsidRDefault="00F91F1B">
            <w:pPr>
              <w:pStyle w:val="af4"/>
              <w:snapToGrid w:val="0"/>
              <w:ind w:left="360" w:firstLineChars="0" w:firstLine="0"/>
              <w:rPr>
                <w:rFonts w:ascii="Times New Roman" w:eastAsia="仿宋" w:hAnsi="Times New Roman" w:cs="Times New Roman"/>
                <w:sz w:val="24"/>
                <w:szCs w:val="24"/>
              </w:rPr>
            </w:pPr>
            <w:r w:rsidRPr="0042777D">
              <w:rPr>
                <w:rFonts w:ascii="Times New Roman" w:eastAsia="仿宋" w:hAnsi="Times New Roman" w:cs="仿宋" w:hint="eastAsia"/>
                <w:sz w:val="24"/>
                <w:szCs w:val="24"/>
              </w:rPr>
              <w:t>小计</w:t>
            </w:r>
          </w:p>
        </w:tc>
        <w:tc>
          <w:tcPr>
            <w:tcW w:w="1559" w:type="dxa"/>
            <w:vAlign w:val="center"/>
          </w:tcPr>
          <w:p w:rsidR="00F91F1B" w:rsidRPr="0042777D" w:rsidRDefault="00F91F1B">
            <w:pPr>
              <w:snapToGrid w:val="0"/>
              <w:jc w:val="left"/>
              <w:rPr>
                <w:rFonts w:ascii="Times New Roman" w:eastAsia="仿宋" w:hAnsi="Times New Roman" w:cs="Times New Roman"/>
                <w:sz w:val="24"/>
                <w:szCs w:val="24"/>
              </w:rPr>
            </w:pPr>
          </w:p>
        </w:tc>
        <w:tc>
          <w:tcPr>
            <w:tcW w:w="4641" w:type="dxa"/>
            <w:vAlign w:val="center"/>
          </w:tcPr>
          <w:p w:rsidR="00F91F1B" w:rsidRPr="0042777D" w:rsidRDefault="00F91F1B">
            <w:pPr>
              <w:snapToGrid w:val="0"/>
              <w:jc w:val="left"/>
              <w:rPr>
                <w:rFonts w:ascii="Times New Roman" w:eastAsia="仿宋" w:hAnsi="Times New Roman" w:cs="Times New Roman"/>
                <w:sz w:val="24"/>
                <w:szCs w:val="24"/>
              </w:rPr>
            </w:pPr>
          </w:p>
        </w:tc>
        <w:tc>
          <w:tcPr>
            <w:tcW w:w="867" w:type="dxa"/>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100</w:t>
            </w:r>
          </w:p>
        </w:tc>
      </w:tr>
      <w:tr w:rsidR="0042777D" w:rsidRPr="0042777D">
        <w:trPr>
          <w:trHeight w:val="317"/>
          <w:jc w:val="center"/>
        </w:trPr>
        <w:tc>
          <w:tcPr>
            <w:tcW w:w="1173" w:type="dxa"/>
            <w:gridSpan w:val="2"/>
            <w:vMerge w:val="restart"/>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3</w:t>
            </w:r>
          </w:p>
        </w:tc>
        <w:tc>
          <w:tcPr>
            <w:tcW w:w="1559" w:type="dxa"/>
            <w:vMerge w:val="restart"/>
            <w:vAlign w:val="center"/>
          </w:tcPr>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sz w:val="24"/>
                <w:szCs w:val="24"/>
              </w:rPr>
              <w:t>综合防治技术</w:t>
            </w:r>
          </w:p>
        </w:tc>
        <w:tc>
          <w:tcPr>
            <w:tcW w:w="4641" w:type="dxa"/>
            <w:vAlign w:val="center"/>
          </w:tcPr>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sz w:val="24"/>
                <w:szCs w:val="24"/>
              </w:rPr>
              <w:t>鉴定防治对象</w:t>
            </w:r>
          </w:p>
        </w:tc>
        <w:tc>
          <w:tcPr>
            <w:tcW w:w="867" w:type="dxa"/>
            <w:vAlign w:val="center"/>
          </w:tcPr>
          <w:p w:rsidR="00F91F1B" w:rsidRPr="0042777D" w:rsidRDefault="00F91F1B">
            <w:pPr>
              <w:adjustRightInd w:val="0"/>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15</w:t>
            </w:r>
          </w:p>
        </w:tc>
      </w:tr>
      <w:tr w:rsidR="0042777D" w:rsidRPr="0042777D">
        <w:trPr>
          <w:trHeight w:val="317"/>
          <w:jc w:val="center"/>
        </w:trPr>
        <w:tc>
          <w:tcPr>
            <w:tcW w:w="1173" w:type="dxa"/>
            <w:gridSpan w:val="2"/>
            <w:vMerge/>
            <w:vAlign w:val="center"/>
          </w:tcPr>
          <w:p w:rsidR="00F91F1B" w:rsidRPr="0042777D" w:rsidRDefault="00F91F1B">
            <w:pPr>
              <w:snapToGrid w:val="0"/>
              <w:jc w:val="center"/>
              <w:rPr>
                <w:rFonts w:ascii="Times New Roman" w:eastAsia="仿宋" w:hAnsi="Times New Roman" w:cs="Times New Roman"/>
                <w:sz w:val="24"/>
                <w:szCs w:val="24"/>
              </w:rPr>
            </w:pPr>
          </w:p>
        </w:tc>
        <w:tc>
          <w:tcPr>
            <w:tcW w:w="1559" w:type="dxa"/>
            <w:vMerge/>
            <w:vAlign w:val="center"/>
          </w:tcPr>
          <w:p w:rsidR="00F91F1B" w:rsidRPr="0042777D" w:rsidRDefault="00F91F1B">
            <w:pPr>
              <w:snapToGrid w:val="0"/>
              <w:jc w:val="center"/>
              <w:rPr>
                <w:rFonts w:ascii="Times New Roman" w:eastAsia="仿宋" w:hAnsi="Times New Roman" w:cs="Times New Roman"/>
                <w:sz w:val="24"/>
                <w:szCs w:val="24"/>
              </w:rPr>
            </w:pPr>
          </w:p>
        </w:tc>
        <w:tc>
          <w:tcPr>
            <w:tcW w:w="4641" w:type="dxa"/>
            <w:vAlign w:val="center"/>
          </w:tcPr>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sz w:val="24"/>
                <w:szCs w:val="24"/>
              </w:rPr>
              <w:t>设计防治方案</w:t>
            </w:r>
          </w:p>
        </w:tc>
        <w:tc>
          <w:tcPr>
            <w:tcW w:w="867" w:type="dxa"/>
            <w:vAlign w:val="center"/>
          </w:tcPr>
          <w:p w:rsidR="00F91F1B" w:rsidRPr="0042777D" w:rsidRDefault="00F91F1B">
            <w:pPr>
              <w:adjustRightInd w:val="0"/>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20</w:t>
            </w:r>
          </w:p>
        </w:tc>
      </w:tr>
      <w:tr w:rsidR="0042777D" w:rsidRPr="0042777D">
        <w:trPr>
          <w:trHeight w:val="317"/>
          <w:jc w:val="center"/>
        </w:trPr>
        <w:tc>
          <w:tcPr>
            <w:tcW w:w="1173" w:type="dxa"/>
            <w:gridSpan w:val="2"/>
            <w:vMerge/>
            <w:vAlign w:val="center"/>
          </w:tcPr>
          <w:p w:rsidR="00F91F1B" w:rsidRPr="0042777D" w:rsidRDefault="00F91F1B">
            <w:pPr>
              <w:snapToGrid w:val="0"/>
              <w:jc w:val="center"/>
              <w:rPr>
                <w:rFonts w:ascii="Times New Roman" w:eastAsia="仿宋" w:hAnsi="Times New Roman" w:cs="Times New Roman"/>
                <w:sz w:val="24"/>
                <w:szCs w:val="24"/>
              </w:rPr>
            </w:pPr>
          </w:p>
        </w:tc>
        <w:tc>
          <w:tcPr>
            <w:tcW w:w="1559" w:type="dxa"/>
            <w:vMerge/>
            <w:vAlign w:val="center"/>
          </w:tcPr>
          <w:p w:rsidR="00F91F1B" w:rsidRPr="0042777D" w:rsidRDefault="00F91F1B">
            <w:pPr>
              <w:snapToGrid w:val="0"/>
              <w:jc w:val="center"/>
              <w:rPr>
                <w:rFonts w:ascii="Times New Roman" w:eastAsia="仿宋" w:hAnsi="Times New Roman" w:cs="Times New Roman"/>
                <w:sz w:val="24"/>
                <w:szCs w:val="24"/>
              </w:rPr>
            </w:pPr>
          </w:p>
        </w:tc>
        <w:tc>
          <w:tcPr>
            <w:tcW w:w="4641" w:type="dxa"/>
            <w:vAlign w:val="center"/>
          </w:tcPr>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sz w:val="24"/>
                <w:szCs w:val="24"/>
              </w:rPr>
              <w:t>选择正确药剂</w:t>
            </w:r>
          </w:p>
        </w:tc>
        <w:tc>
          <w:tcPr>
            <w:tcW w:w="867" w:type="dxa"/>
            <w:vAlign w:val="center"/>
          </w:tcPr>
          <w:p w:rsidR="00F91F1B" w:rsidRPr="0042777D" w:rsidRDefault="00F91F1B">
            <w:pPr>
              <w:adjustRightInd w:val="0"/>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15</w:t>
            </w:r>
          </w:p>
        </w:tc>
      </w:tr>
      <w:tr w:rsidR="0042777D" w:rsidRPr="0042777D">
        <w:trPr>
          <w:trHeight w:val="317"/>
          <w:jc w:val="center"/>
        </w:trPr>
        <w:tc>
          <w:tcPr>
            <w:tcW w:w="1173" w:type="dxa"/>
            <w:gridSpan w:val="2"/>
            <w:vMerge/>
            <w:vAlign w:val="center"/>
          </w:tcPr>
          <w:p w:rsidR="00F91F1B" w:rsidRPr="0042777D" w:rsidRDefault="00F91F1B">
            <w:pPr>
              <w:snapToGrid w:val="0"/>
              <w:jc w:val="center"/>
              <w:rPr>
                <w:rFonts w:ascii="Times New Roman" w:eastAsia="仿宋" w:hAnsi="Times New Roman" w:cs="Times New Roman"/>
                <w:sz w:val="24"/>
                <w:szCs w:val="24"/>
              </w:rPr>
            </w:pPr>
          </w:p>
        </w:tc>
        <w:tc>
          <w:tcPr>
            <w:tcW w:w="1559" w:type="dxa"/>
            <w:vMerge/>
            <w:vAlign w:val="center"/>
          </w:tcPr>
          <w:p w:rsidR="00F91F1B" w:rsidRPr="0042777D" w:rsidRDefault="00F91F1B">
            <w:pPr>
              <w:snapToGrid w:val="0"/>
              <w:jc w:val="center"/>
              <w:rPr>
                <w:rFonts w:ascii="Times New Roman" w:eastAsia="仿宋" w:hAnsi="Times New Roman" w:cs="Times New Roman"/>
                <w:sz w:val="24"/>
                <w:szCs w:val="24"/>
              </w:rPr>
            </w:pPr>
          </w:p>
        </w:tc>
        <w:tc>
          <w:tcPr>
            <w:tcW w:w="4641" w:type="dxa"/>
            <w:vAlign w:val="center"/>
          </w:tcPr>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sz w:val="24"/>
                <w:szCs w:val="24"/>
              </w:rPr>
              <w:t>计算用药量</w:t>
            </w:r>
          </w:p>
        </w:tc>
        <w:tc>
          <w:tcPr>
            <w:tcW w:w="867" w:type="dxa"/>
            <w:vAlign w:val="center"/>
          </w:tcPr>
          <w:p w:rsidR="00F91F1B" w:rsidRPr="0042777D" w:rsidRDefault="00F91F1B">
            <w:pPr>
              <w:adjustRightInd w:val="0"/>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15</w:t>
            </w:r>
          </w:p>
        </w:tc>
      </w:tr>
      <w:tr w:rsidR="0042777D" w:rsidRPr="0042777D">
        <w:trPr>
          <w:trHeight w:val="317"/>
          <w:jc w:val="center"/>
        </w:trPr>
        <w:tc>
          <w:tcPr>
            <w:tcW w:w="1173" w:type="dxa"/>
            <w:gridSpan w:val="2"/>
            <w:vMerge/>
            <w:vAlign w:val="center"/>
          </w:tcPr>
          <w:p w:rsidR="00F91F1B" w:rsidRPr="0042777D" w:rsidRDefault="00F91F1B">
            <w:pPr>
              <w:snapToGrid w:val="0"/>
              <w:jc w:val="center"/>
              <w:rPr>
                <w:rFonts w:ascii="Times New Roman" w:eastAsia="仿宋" w:hAnsi="Times New Roman" w:cs="Times New Roman"/>
                <w:sz w:val="24"/>
                <w:szCs w:val="24"/>
              </w:rPr>
            </w:pPr>
          </w:p>
        </w:tc>
        <w:tc>
          <w:tcPr>
            <w:tcW w:w="1559" w:type="dxa"/>
            <w:vMerge/>
            <w:vAlign w:val="center"/>
          </w:tcPr>
          <w:p w:rsidR="00F91F1B" w:rsidRPr="0042777D" w:rsidRDefault="00F91F1B">
            <w:pPr>
              <w:snapToGrid w:val="0"/>
              <w:jc w:val="center"/>
              <w:rPr>
                <w:rFonts w:ascii="Times New Roman" w:eastAsia="仿宋" w:hAnsi="Times New Roman" w:cs="Times New Roman"/>
                <w:sz w:val="24"/>
                <w:szCs w:val="24"/>
              </w:rPr>
            </w:pPr>
          </w:p>
        </w:tc>
        <w:tc>
          <w:tcPr>
            <w:tcW w:w="4641" w:type="dxa"/>
            <w:vAlign w:val="center"/>
          </w:tcPr>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sz w:val="24"/>
                <w:szCs w:val="24"/>
              </w:rPr>
              <w:t>配制药液，操作规范</w:t>
            </w:r>
          </w:p>
        </w:tc>
        <w:tc>
          <w:tcPr>
            <w:tcW w:w="867" w:type="dxa"/>
            <w:vAlign w:val="center"/>
          </w:tcPr>
          <w:p w:rsidR="00F91F1B" w:rsidRPr="0042777D" w:rsidRDefault="00F91F1B">
            <w:pPr>
              <w:adjustRightInd w:val="0"/>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35</w:t>
            </w:r>
          </w:p>
        </w:tc>
      </w:tr>
      <w:tr w:rsidR="0042777D" w:rsidRPr="0042777D">
        <w:trPr>
          <w:trHeight w:val="317"/>
          <w:jc w:val="center"/>
        </w:trPr>
        <w:tc>
          <w:tcPr>
            <w:tcW w:w="1173" w:type="dxa"/>
            <w:gridSpan w:val="2"/>
            <w:vAlign w:val="center"/>
          </w:tcPr>
          <w:p w:rsidR="00F91F1B" w:rsidRPr="0042777D" w:rsidRDefault="00F91F1B">
            <w:pPr>
              <w:pStyle w:val="af4"/>
              <w:snapToGrid w:val="0"/>
              <w:ind w:left="360" w:firstLineChars="0" w:firstLine="0"/>
              <w:rPr>
                <w:rFonts w:ascii="Times New Roman" w:eastAsia="仿宋" w:hAnsi="Times New Roman" w:cs="Times New Roman"/>
                <w:sz w:val="24"/>
                <w:szCs w:val="24"/>
              </w:rPr>
            </w:pPr>
            <w:r w:rsidRPr="0042777D">
              <w:rPr>
                <w:rFonts w:ascii="Times New Roman" w:eastAsia="仿宋" w:hAnsi="Times New Roman" w:cs="仿宋" w:hint="eastAsia"/>
                <w:sz w:val="24"/>
                <w:szCs w:val="24"/>
              </w:rPr>
              <w:t>小计</w:t>
            </w:r>
          </w:p>
        </w:tc>
        <w:tc>
          <w:tcPr>
            <w:tcW w:w="1559" w:type="dxa"/>
            <w:vAlign w:val="center"/>
          </w:tcPr>
          <w:p w:rsidR="00F91F1B" w:rsidRPr="0042777D" w:rsidRDefault="00F91F1B">
            <w:pPr>
              <w:snapToGrid w:val="0"/>
              <w:jc w:val="left"/>
              <w:rPr>
                <w:rFonts w:ascii="Times New Roman" w:eastAsia="仿宋" w:hAnsi="Times New Roman" w:cs="Times New Roman"/>
                <w:sz w:val="24"/>
                <w:szCs w:val="24"/>
              </w:rPr>
            </w:pPr>
          </w:p>
        </w:tc>
        <w:tc>
          <w:tcPr>
            <w:tcW w:w="4641" w:type="dxa"/>
            <w:vAlign w:val="center"/>
          </w:tcPr>
          <w:p w:rsidR="00F91F1B" w:rsidRPr="0042777D" w:rsidRDefault="00F91F1B">
            <w:pPr>
              <w:snapToGrid w:val="0"/>
              <w:jc w:val="left"/>
              <w:rPr>
                <w:rFonts w:ascii="Times New Roman" w:eastAsia="仿宋" w:hAnsi="Times New Roman" w:cs="Times New Roman"/>
                <w:sz w:val="24"/>
                <w:szCs w:val="24"/>
              </w:rPr>
            </w:pPr>
          </w:p>
        </w:tc>
        <w:tc>
          <w:tcPr>
            <w:tcW w:w="867" w:type="dxa"/>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100</w:t>
            </w:r>
          </w:p>
        </w:tc>
      </w:tr>
      <w:tr w:rsidR="00F91F1B" w:rsidRPr="0042777D">
        <w:trPr>
          <w:trHeight w:hRule="exact" w:val="423"/>
          <w:jc w:val="center"/>
        </w:trPr>
        <w:tc>
          <w:tcPr>
            <w:tcW w:w="7373" w:type="dxa"/>
            <w:gridSpan w:val="4"/>
            <w:vAlign w:val="center"/>
          </w:tcPr>
          <w:p w:rsidR="00F91F1B" w:rsidRPr="0042777D" w:rsidRDefault="00F91F1B">
            <w:pPr>
              <w:adjustRightInd w:val="0"/>
              <w:snapToGrid w:val="0"/>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合</w:t>
            </w:r>
            <w:r w:rsidRPr="0042777D">
              <w:rPr>
                <w:rFonts w:ascii="Times New Roman" w:eastAsia="仿宋" w:hAnsi="Times New Roman" w:cs="Times New Roman"/>
                <w:sz w:val="24"/>
                <w:szCs w:val="24"/>
              </w:rPr>
              <w:t xml:space="preserve">   </w:t>
            </w:r>
            <w:r w:rsidRPr="0042777D">
              <w:rPr>
                <w:rFonts w:ascii="Times New Roman" w:eastAsia="仿宋" w:hAnsi="Times New Roman" w:cs="仿宋" w:hint="eastAsia"/>
                <w:sz w:val="24"/>
                <w:szCs w:val="24"/>
              </w:rPr>
              <w:t>计</w:t>
            </w:r>
          </w:p>
        </w:tc>
        <w:tc>
          <w:tcPr>
            <w:tcW w:w="867" w:type="dxa"/>
            <w:vAlign w:val="center"/>
          </w:tcPr>
          <w:p w:rsidR="00F91F1B" w:rsidRPr="0042777D" w:rsidRDefault="00F91F1B">
            <w:pPr>
              <w:adjustRightInd w:val="0"/>
              <w:snapToGrid w:val="0"/>
              <w:ind w:left="235" w:hangingChars="98" w:hanging="235"/>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300</w:t>
            </w:r>
          </w:p>
        </w:tc>
      </w:tr>
    </w:tbl>
    <w:p w:rsidR="00F91F1B" w:rsidRPr="0042777D" w:rsidRDefault="00F91F1B">
      <w:pPr>
        <w:adjustRightInd w:val="0"/>
        <w:snapToGrid w:val="0"/>
        <w:jc w:val="center"/>
        <w:rPr>
          <w:rFonts w:ascii="Times New Roman" w:eastAsia="仿宋" w:hAnsi="Times New Roman" w:cs="Times New Roman"/>
          <w:b/>
          <w:bCs/>
          <w:sz w:val="24"/>
          <w:szCs w:val="24"/>
        </w:rPr>
      </w:pP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（二）评比办法</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w:t>
      </w:r>
      <w:r w:rsidRPr="0042777D">
        <w:rPr>
          <w:rFonts w:ascii="Times New Roman" w:eastAsia="仿宋_GB2312" w:hAnsi="Times New Roman" w:cs="Times New Roman"/>
          <w:sz w:val="30"/>
          <w:szCs w:val="30"/>
        </w:rPr>
        <w:t>1</w:t>
      </w:r>
      <w:r w:rsidRPr="0042777D">
        <w:rPr>
          <w:rFonts w:ascii="Times New Roman" w:eastAsia="仿宋_GB2312" w:hAnsi="Arial Narrow" w:cs="仿宋_GB2312" w:hint="eastAsia"/>
          <w:sz w:val="30"/>
          <w:szCs w:val="30"/>
        </w:rPr>
        <w:t>）裁判员人数：共</w:t>
      </w:r>
      <w:r w:rsidRPr="0042777D">
        <w:rPr>
          <w:rFonts w:ascii="Times New Roman" w:eastAsia="仿宋_GB2312" w:hAnsi="Arial Narrow" w:cs="Times New Roman"/>
          <w:sz w:val="30"/>
          <w:szCs w:val="30"/>
        </w:rPr>
        <w:t>6</w:t>
      </w:r>
      <w:r w:rsidRPr="0042777D">
        <w:rPr>
          <w:rFonts w:ascii="Times New Roman" w:eastAsia="仿宋_GB2312" w:hAnsi="Arial Narrow" w:cs="仿宋_GB2312" w:hint="eastAsia"/>
          <w:sz w:val="30"/>
          <w:szCs w:val="30"/>
        </w:rPr>
        <w:t>人，其中裁判长</w:t>
      </w:r>
      <w:r w:rsidRPr="0042777D">
        <w:rPr>
          <w:rFonts w:ascii="Times New Roman" w:eastAsia="仿宋_GB2312" w:hAnsi="Times New Roman" w:cs="Times New Roman"/>
          <w:sz w:val="30"/>
          <w:szCs w:val="30"/>
        </w:rPr>
        <w:t>1</w:t>
      </w:r>
      <w:r w:rsidRPr="0042777D">
        <w:rPr>
          <w:rFonts w:ascii="Times New Roman" w:eastAsia="仿宋_GB2312" w:hAnsi="Arial Narrow" w:cs="仿宋_GB2312" w:hint="eastAsia"/>
          <w:sz w:val="30"/>
          <w:szCs w:val="30"/>
        </w:rPr>
        <w:t>名，裁判</w:t>
      </w:r>
      <w:r w:rsidRPr="0042777D">
        <w:rPr>
          <w:rFonts w:ascii="Times New Roman" w:eastAsia="仿宋_GB2312" w:hAnsi="Arial Narrow" w:cs="Times New Roman"/>
          <w:sz w:val="30"/>
          <w:szCs w:val="30"/>
        </w:rPr>
        <w:t>5</w:t>
      </w:r>
      <w:r w:rsidRPr="0042777D">
        <w:rPr>
          <w:rFonts w:ascii="Times New Roman" w:eastAsia="仿宋_GB2312" w:hAnsi="Arial Narrow" w:cs="仿宋_GB2312" w:hint="eastAsia"/>
          <w:sz w:val="30"/>
          <w:szCs w:val="30"/>
        </w:rPr>
        <w:t>名，由裁判员单独为每位选手者打分。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w:t>
      </w:r>
      <w:r w:rsidRPr="0042777D">
        <w:rPr>
          <w:rFonts w:ascii="Times New Roman" w:eastAsia="仿宋_GB2312" w:hAnsi="Times New Roman" w:cs="Times New Roman"/>
          <w:sz w:val="30"/>
          <w:szCs w:val="30"/>
        </w:rPr>
        <w:t>2</w:t>
      </w:r>
      <w:r w:rsidRPr="0042777D">
        <w:rPr>
          <w:rFonts w:ascii="Times New Roman" w:eastAsia="仿宋_GB2312" w:hAnsi="Arial Narrow" w:cs="仿宋_GB2312" w:hint="eastAsia"/>
          <w:sz w:val="30"/>
          <w:szCs w:val="30"/>
        </w:rPr>
        <w:t>）病虫害标本鉴定和标本制作由裁判员独立评分并提交，由裁判长组织裁判组成员进行成绩汇总，去掉最高分和最低分，取平</w:t>
      </w:r>
      <w:r w:rsidRPr="0042777D">
        <w:rPr>
          <w:rFonts w:ascii="Times New Roman" w:eastAsia="仿宋_GB2312" w:hAnsi="Arial Narrow" w:cs="仿宋_GB2312" w:hint="eastAsia"/>
          <w:sz w:val="30"/>
          <w:szCs w:val="30"/>
        </w:rPr>
        <w:lastRenderedPageBreak/>
        <w:t>均分作为比赛选手最终得分。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w:t>
      </w:r>
      <w:r w:rsidRPr="0042777D">
        <w:rPr>
          <w:rFonts w:ascii="Times New Roman" w:eastAsia="仿宋_GB2312" w:hAnsi="Times New Roman" w:cs="Times New Roman"/>
          <w:sz w:val="30"/>
          <w:szCs w:val="30"/>
        </w:rPr>
        <w:t>3</w:t>
      </w:r>
      <w:r w:rsidRPr="0042777D">
        <w:rPr>
          <w:rFonts w:ascii="Times New Roman" w:eastAsia="仿宋_GB2312" w:hAnsi="Arial Narrow" w:cs="仿宋_GB2312" w:hint="eastAsia"/>
          <w:sz w:val="30"/>
          <w:szCs w:val="30"/>
        </w:rPr>
        <w:t>）综合防治技术竞赛由裁判员按照分工，依据评判标准和相关要求公平、公正评判。</w:t>
      </w:r>
    </w:p>
    <w:p w:rsidR="00F91F1B" w:rsidRPr="0042777D" w:rsidRDefault="00F91F1B" w:rsidP="00106040">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十一、奖项设置</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奖项名称：中国（南方）现代林业职业教育集团技能大赛高职组林草病虫害比赛</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奖项比例：一等奖</w:t>
      </w:r>
      <w:r w:rsidRPr="0042777D">
        <w:rPr>
          <w:rFonts w:ascii="Times New Roman" w:eastAsia="仿宋_GB2312" w:hAnsi="Times New Roman" w:cs="Times New Roman"/>
          <w:sz w:val="30"/>
          <w:szCs w:val="30"/>
        </w:rPr>
        <w:t>10%</w:t>
      </w:r>
      <w:r w:rsidRPr="0042777D">
        <w:rPr>
          <w:rFonts w:ascii="Times New Roman" w:eastAsia="仿宋_GB2312" w:hAnsi="Arial Narrow" w:cs="仿宋_GB2312" w:hint="eastAsia"/>
          <w:sz w:val="30"/>
          <w:szCs w:val="30"/>
        </w:rPr>
        <w:t>，二等奖</w:t>
      </w:r>
      <w:r w:rsidRPr="0042777D">
        <w:rPr>
          <w:rFonts w:ascii="Times New Roman" w:eastAsia="仿宋_GB2312" w:hAnsi="Times New Roman" w:cs="Times New Roman"/>
          <w:sz w:val="30"/>
          <w:szCs w:val="30"/>
        </w:rPr>
        <w:t>20%</w:t>
      </w:r>
      <w:r w:rsidRPr="0042777D">
        <w:rPr>
          <w:rFonts w:ascii="Times New Roman" w:eastAsia="仿宋_GB2312" w:hAnsi="Arial Narrow" w:cs="仿宋_GB2312" w:hint="eastAsia"/>
          <w:sz w:val="30"/>
          <w:szCs w:val="30"/>
        </w:rPr>
        <w:t>，三等奖</w:t>
      </w:r>
      <w:r w:rsidRPr="0042777D">
        <w:rPr>
          <w:rFonts w:ascii="Times New Roman" w:eastAsia="仿宋_GB2312" w:hAnsi="Times New Roman" w:cs="Times New Roman"/>
          <w:sz w:val="30"/>
          <w:szCs w:val="30"/>
        </w:rPr>
        <w:t>30%</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获奖选手中国现代林业职业教育集团技能大赛组委会颁发证书。</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优秀指导教师奖：获得一等奖选手的指导教师获优秀指导教师奖，由全国职业院校技能大赛组委会颁发证书。</w:t>
      </w:r>
    </w:p>
    <w:p w:rsidR="00F91F1B" w:rsidRPr="0042777D" w:rsidRDefault="00F91F1B" w:rsidP="00106040">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十二、技术规范</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（一）按照教育部高职高专森林资源保护、林业技术、自然保护区管理等相关专业教学基本要求和技能要求。</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（二）国家标准：《农药安全使用标准》（</w:t>
      </w:r>
      <w:r w:rsidRPr="0042777D">
        <w:rPr>
          <w:rFonts w:ascii="Times New Roman" w:eastAsia="仿宋_GB2312" w:hAnsi="Times New Roman" w:cs="Times New Roman"/>
          <w:sz w:val="30"/>
          <w:szCs w:val="30"/>
        </w:rPr>
        <w:t xml:space="preserve">GB 4285-89 </w:t>
      </w:r>
      <w:r w:rsidRPr="0042777D">
        <w:rPr>
          <w:rFonts w:ascii="Times New Roman" w:eastAsia="仿宋_GB2312" w:hAnsi="Arial Narrow" w:cs="仿宋_GB2312" w:hint="eastAsia"/>
          <w:sz w:val="30"/>
          <w:szCs w:val="30"/>
        </w:rPr>
        <w:t>）</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p>
    <w:p w:rsidR="00F91F1B" w:rsidRPr="0042777D" w:rsidRDefault="00F91F1B" w:rsidP="00106040">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十三、建议使用的比赛器材、技术平台和场地要求</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（一）镜检标本鉴定、标本制作和综合防治技术比赛场地及要求</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配备有立体显微镜和显微镜的实验室，面积不少于</w:t>
      </w:r>
      <w:r w:rsidRPr="0042777D">
        <w:rPr>
          <w:rFonts w:ascii="Times New Roman" w:eastAsia="仿宋_GB2312" w:hAnsi="Times New Roman" w:cs="Times New Roman"/>
          <w:sz w:val="30"/>
          <w:szCs w:val="30"/>
        </w:rPr>
        <w:t>200m</w:t>
      </w:r>
      <w:r w:rsidRPr="0042777D">
        <w:rPr>
          <w:rFonts w:ascii="Times New Roman" w:eastAsia="仿宋_GB2312" w:hAnsi="Times New Roman" w:cs="Times New Roman"/>
          <w:sz w:val="30"/>
          <w:szCs w:val="30"/>
          <w:vertAlign w:val="superscript"/>
        </w:rPr>
        <w:t>2</w:t>
      </w:r>
      <w:r w:rsidRPr="0042777D">
        <w:rPr>
          <w:rFonts w:ascii="Times New Roman" w:eastAsia="仿宋_GB2312" w:hAnsi="Arial Narrow" w:cs="仿宋_GB2312" w:hint="eastAsia"/>
          <w:sz w:val="30"/>
          <w:szCs w:val="30"/>
        </w:rPr>
        <w:t>，配制立体显微镜和显微镜各不少于</w:t>
      </w:r>
      <w:r w:rsidRPr="0042777D">
        <w:rPr>
          <w:rFonts w:ascii="Times New Roman" w:eastAsia="仿宋_GB2312" w:hAnsi="Times New Roman" w:cs="Times New Roman"/>
          <w:sz w:val="30"/>
          <w:szCs w:val="30"/>
        </w:rPr>
        <w:t>60</w:t>
      </w:r>
      <w:r w:rsidRPr="0042777D">
        <w:rPr>
          <w:rFonts w:ascii="Times New Roman" w:eastAsia="仿宋_GB2312" w:hAnsi="Arial Narrow" w:cs="仿宋_GB2312" w:hint="eastAsia"/>
          <w:sz w:val="30"/>
          <w:szCs w:val="30"/>
        </w:rPr>
        <w:t>台。展肢板、展翅板、三级台各不少于</w:t>
      </w:r>
      <w:r w:rsidRPr="0042777D">
        <w:rPr>
          <w:rFonts w:ascii="Times New Roman" w:eastAsia="仿宋_GB2312" w:hAnsi="Times New Roman" w:cs="Times New Roman"/>
          <w:sz w:val="30"/>
          <w:szCs w:val="30"/>
        </w:rPr>
        <w:t>60</w:t>
      </w:r>
      <w:r w:rsidRPr="0042777D">
        <w:rPr>
          <w:rFonts w:ascii="Times New Roman" w:eastAsia="仿宋_GB2312" w:hAnsi="Arial Narrow" w:cs="仿宋_GB2312" w:hint="eastAsia"/>
          <w:sz w:val="30"/>
          <w:szCs w:val="30"/>
        </w:rPr>
        <w:t>块、同时配备比赛所需要的昆虫针、电磁炉、培养皿、镊子、解剖针等辅助工具。</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（二）图片鉴定病虫害种类及定点调查鉴定病虫害比赛场地及</w:t>
      </w:r>
      <w:r w:rsidRPr="0042777D">
        <w:rPr>
          <w:rFonts w:ascii="Times New Roman" w:eastAsia="仿宋_GB2312" w:hAnsi="Arial Narrow" w:cs="仿宋_GB2312" w:hint="eastAsia"/>
          <w:sz w:val="30"/>
          <w:szCs w:val="30"/>
        </w:rPr>
        <w:lastRenderedPageBreak/>
        <w:t>要求</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计算机机房，电脑不少于</w:t>
      </w:r>
      <w:r w:rsidRPr="0042777D">
        <w:rPr>
          <w:rFonts w:ascii="Times New Roman" w:eastAsia="仿宋_GB2312" w:hAnsi="Times New Roman" w:cs="Times New Roman"/>
          <w:sz w:val="30"/>
          <w:szCs w:val="30"/>
        </w:rPr>
        <w:t>100</w:t>
      </w:r>
      <w:r w:rsidRPr="0042777D">
        <w:rPr>
          <w:rFonts w:ascii="Times New Roman" w:eastAsia="仿宋_GB2312" w:hAnsi="Arial Narrow" w:cs="仿宋_GB2312" w:hint="eastAsia"/>
          <w:sz w:val="30"/>
          <w:szCs w:val="30"/>
        </w:rPr>
        <w:t>台；配有多媒体讲台，包括投影仪、交换机等设备。</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（三）比赛场地环境要求</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1.</w:t>
      </w:r>
      <w:r w:rsidRPr="0042777D">
        <w:rPr>
          <w:rFonts w:ascii="Times New Roman" w:eastAsia="仿宋_GB2312" w:hAnsi="Arial Narrow" w:cs="仿宋_GB2312" w:hint="eastAsia"/>
          <w:sz w:val="30"/>
          <w:szCs w:val="30"/>
        </w:rPr>
        <w:t>赛场设在规范的实验室和计算机机房，承办校将根据报名人数及设备最终数量，提供面积足够的竞赛场地。设立相对独立的比赛</w:t>
      </w:r>
      <w:proofErr w:type="gramStart"/>
      <w:r w:rsidRPr="0042777D">
        <w:rPr>
          <w:rFonts w:ascii="Times New Roman" w:eastAsia="仿宋_GB2312" w:hAnsi="Arial Narrow" w:cs="仿宋_GB2312" w:hint="eastAsia"/>
          <w:sz w:val="30"/>
          <w:szCs w:val="30"/>
        </w:rPr>
        <w:t>赛</w:t>
      </w:r>
      <w:proofErr w:type="gramEnd"/>
      <w:r w:rsidRPr="0042777D">
        <w:rPr>
          <w:rFonts w:ascii="Times New Roman" w:eastAsia="仿宋_GB2312" w:hAnsi="Arial Narrow" w:cs="仿宋_GB2312" w:hint="eastAsia"/>
          <w:sz w:val="30"/>
          <w:szCs w:val="30"/>
        </w:rPr>
        <w:t>位，确保选手不受外界影响参加比赛。赛场提供稳定的照明、水、电、气源和供电应急设备等。</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2.</w:t>
      </w:r>
      <w:proofErr w:type="gramStart"/>
      <w:r w:rsidRPr="0042777D">
        <w:rPr>
          <w:rFonts w:ascii="Times New Roman" w:eastAsia="仿宋_GB2312" w:hAnsi="Arial Narrow" w:cs="仿宋_GB2312" w:hint="eastAsia"/>
          <w:sz w:val="30"/>
          <w:szCs w:val="30"/>
        </w:rPr>
        <w:t>每个赛位</w:t>
      </w:r>
      <w:proofErr w:type="gramEnd"/>
      <w:r w:rsidRPr="0042777D">
        <w:rPr>
          <w:rFonts w:ascii="Times New Roman" w:eastAsia="仿宋_GB2312" w:hAnsi="Arial Narrow" w:cs="仿宋_GB2312" w:hint="eastAsia"/>
          <w:sz w:val="30"/>
          <w:szCs w:val="30"/>
        </w:rPr>
        <w:t>配有比赛所需要的仪器设备。</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3.</w:t>
      </w:r>
      <w:r w:rsidRPr="0042777D">
        <w:rPr>
          <w:rFonts w:ascii="Times New Roman" w:eastAsia="仿宋_GB2312" w:hAnsi="Arial Narrow" w:cs="仿宋_GB2312" w:hint="eastAsia"/>
          <w:sz w:val="30"/>
          <w:szCs w:val="30"/>
        </w:rPr>
        <w:t>赛场设有保安、消防、设备维修和电力抢险等人员待命，并设置安全应急通道，以防突发事件。</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4.</w:t>
      </w:r>
      <w:r w:rsidRPr="0042777D">
        <w:rPr>
          <w:rFonts w:ascii="Times New Roman" w:eastAsia="仿宋_GB2312" w:hAnsi="Arial Narrow" w:cs="仿宋_GB2312" w:hint="eastAsia"/>
          <w:sz w:val="30"/>
          <w:szCs w:val="30"/>
        </w:rPr>
        <w:t>赛场配备维修服务、医疗、生活补给站等公共服务设施，为选手和赛场人员提供服务。</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5.</w:t>
      </w:r>
      <w:r w:rsidRPr="0042777D">
        <w:rPr>
          <w:rFonts w:ascii="Times New Roman" w:eastAsia="仿宋_GB2312" w:hAnsi="Arial Narrow" w:cs="仿宋_GB2312" w:hint="eastAsia"/>
          <w:sz w:val="30"/>
          <w:szCs w:val="30"/>
        </w:rPr>
        <w:t>竞赛场地设置隔离带，非裁判员、参赛选手、工作人员不得进入比赛场地。</w:t>
      </w:r>
    </w:p>
    <w:p w:rsidR="00F91F1B" w:rsidRPr="0042777D" w:rsidRDefault="00F91F1B" w:rsidP="00106040">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十四、安全保障</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（一）大赛期间应成立安全保障工作领导小组全面负责赛事安全保障，采取切实有效的措施保证大赛期间参赛选手、指导教师、工作人员及观众的人身安全。</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（二）所有涉赛场所一律</w:t>
      </w:r>
      <w:proofErr w:type="gramStart"/>
      <w:r w:rsidRPr="0042777D">
        <w:rPr>
          <w:rFonts w:ascii="Times New Roman" w:eastAsia="仿宋_GB2312" w:hAnsi="Arial Narrow" w:cs="仿宋_GB2312" w:hint="eastAsia"/>
          <w:sz w:val="30"/>
          <w:szCs w:val="30"/>
        </w:rPr>
        <w:t>凭大赛</w:t>
      </w:r>
      <w:proofErr w:type="gramEnd"/>
      <w:r w:rsidRPr="0042777D">
        <w:rPr>
          <w:rFonts w:ascii="Times New Roman" w:eastAsia="仿宋_GB2312" w:hAnsi="Arial Narrow" w:cs="仿宋_GB2312" w:hint="eastAsia"/>
          <w:sz w:val="30"/>
          <w:szCs w:val="30"/>
        </w:rPr>
        <w:t>执委会统一配发证件进入。</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（三）进入所有涉赛场所人员一律不得携带包、食品、饮料等非执委会允许带入的物品。</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（四）所有涉赛场所严禁吸烟。</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（五）设置比赛安全保障组，组长由比赛组委会主任担任。成</w:t>
      </w:r>
      <w:r w:rsidRPr="0042777D">
        <w:rPr>
          <w:rFonts w:ascii="Times New Roman" w:eastAsia="仿宋_GB2312" w:hAnsi="Arial Narrow" w:cs="仿宋_GB2312" w:hint="eastAsia"/>
          <w:sz w:val="30"/>
          <w:szCs w:val="30"/>
        </w:rPr>
        <w:lastRenderedPageBreak/>
        <w:t>员由各赛场安全责任人担任。</w:t>
      </w:r>
    </w:p>
    <w:p w:rsidR="00F91F1B" w:rsidRPr="0042777D" w:rsidRDefault="00F91F1B" w:rsidP="00106040">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十五、经费概算</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赛项经费预算见表</w:t>
      </w:r>
      <w:r w:rsidRPr="0042777D">
        <w:rPr>
          <w:rFonts w:ascii="Times New Roman" w:eastAsia="仿宋_GB2312" w:hAnsi="Times New Roman" w:cs="Times New Roman"/>
          <w:sz w:val="30"/>
          <w:szCs w:val="30"/>
        </w:rPr>
        <w:t>3</w:t>
      </w:r>
    </w:p>
    <w:p w:rsidR="00F91F1B" w:rsidRPr="0042777D" w:rsidRDefault="00F91F1B">
      <w:pPr>
        <w:pStyle w:val="af4"/>
        <w:snapToGrid w:val="0"/>
        <w:spacing w:line="560" w:lineRule="exact"/>
        <w:ind w:left="420" w:firstLineChars="0" w:firstLine="0"/>
        <w:jc w:val="center"/>
        <w:rPr>
          <w:rFonts w:ascii="Times New Roman" w:eastAsia="仿宋_GB2312" w:hAnsi="Times New Roman" w:cs="Times New Roman"/>
          <w:b/>
          <w:bCs/>
          <w:sz w:val="24"/>
          <w:szCs w:val="24"/>
        </w:rPr>
      </w:pPr>
      <w:r w:rsidRPr="0042777D">
        <w:rPr>
          <w:rFonts w:ascii="Times New Roman" w:eastAsia="仿宋_GB2312" w:hAnsi="Times New Roman" w:cs="仿宋_GB2312" w:hint="eastAsia"/>
          <w:b/>
          <w:bCs/>
          <w:sz w:val="24"/>
          <w:szCs w:val="24"/>
        </w:rPr>
        <w:t>表</w:t>
      </w:r>
      <w:r w:rsidRPr="0042777D">
        <w:rPr>
          <w:rFonts w:ascii="Times New Roman" w:eastAsia="仿宋_GB2312" w:hAnsi="Times New Roman" w:cs="Times New Roman"/>
          <w:b/>
          <w:bCs/>
          <w:sz w:val="24"/>
          <w:szCs w:val="24"/>
        </w:rPr>
        <w:t>3</w:t>
      </w:r>
      <w:r w:rsidRPr="0042777D">
        <w:rPr>
          <w:rFonts w:ascii="Times New Roman" w:eastAsia="仿宋_GB2312" w:hAnsi="Times New Roman" w:cs="仿宋_GB2312" w:hint="eastAsia"/>
          <w:b/>
          <w:bCs/>
          <w:sz w:val="24"/>
          <w:szCs w:val="24"/>
        </w:rPr>
        <w:t>赛项经费预算表</w:t>
      </w:r>
    </w:p>
    <w:tbl>
      <w:tblPr>
        <w:tblW w:w="8655" w:type="dxa"/>
        <w:tblInd w:w="-106" w:type="dxa"/>
        <w:tblLayout w:type="fixed"/>
        <w:tblLook w:val="00A0" w:firstRow="1" w:lastRow="0" w:firstColumn="1" w:lastColumn="0" w:noHBand="0" w:noVBand="0"/>
      </w:tblPr>
      <w:tblGrid>
        <w:gridCol w:w="1716"/>
        <w:gridCol w:w="2410"/>
        <w:gridCol w:w="943"/>
        <w:gridCol w:w="943"/>
        <w:gridCol w:w="1244"/>
        <w:gridCol w:w="1399"/>
      </w:tblGrid>
      <w:tr w:rsidR="0042777D" w:rsidRPr="0042777D">
        <w:trPr>
          <w:trHeight w:val="626"/>
        </w:trPr>
        <w:tc>
          <w:tcPr>
            <w:tcW w:w="1716" w:type="dxa"/>
            <w:tcBorders>
              <w:top w:val="single" w:sz="4" w:space="0" w:color="auto"/>
              <w:left w:val="single" w:sz="4" w:space="0" w:color="auto"/>
              <w:bottom w:val="single" w:sz="4" w:space="0" w:color="auto"/>
              <w:right w:val="single" w:sz="4" w:space="0" w:color="auto"/>
            </w:tcBorders>
            <w:vAlign w:val="center"/>
          </w:tcPr>
          <w:p w:rsidR="00F91F1B" w:rsidRPr="0042777D" w:rsidRDefault="00F91F1B">
            <w:pPr>
              <w:widowControl/>
              <w:jc w:val="center"/>
              <w:rPr>
                <w:rFonts w:ascii="Times New Roman" w:hAnsi="Times New Roman" w:cs="Times New Roman"/>
                <w:b/>
                <w:bCs/>
                <w:kern w:val="0"/>
                <w:sz w:val="24"/>
                <w:szCs w:val="24"/>
              </w:rPr>
            </w:pPr>
            <w:r w:rsidRPr="0042777D">
              <w:rPr>
                <w:rFonts w:ascii="Times New Roman" w:hAnsi="Times New Roman" w:cs="宋体" w:hint="eastAsia"/>
                <w:b/>
                <w:bCs/>
                <w:kern w:val="0"/>
                <w:sz w:val="24"/>
                <w:szCs w:val="24"/>
              </w:rPr>
              <w:t>项目</w:t>
            </w:r>
          </w:p>
        </w:tc>
        <w:tc>
          <w:tcPr>
            <w:tcW w:w="2410"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hAnsi="Times New Roman" w:cs="Times New Roman"/>
                <w:b/>
                <w:bCs/>
                <w:kern w:val="0"/>
                <w:sz w:val="24"/>
                <w:szCs w:val="24"/>
              </w:rPr>
            </w:pPr>
            <w:r w:rsidRPr="0042777D">
              <w:rPr>
                <w:rFonts w:ascii="Times New Roman" w:hAnsi="Times New Roman" w:cs="宋体" w:hint="eastAsia"/>
                <w:b/>
                <w:bCs/>
                <w:kern w:val="0"/>
                <w:sz w:val="24"/>
                <w:szCs w:val="24"/>
              </w:rPr>
              <w:t>内容</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hAnsi="Times New Roman" w:cs="Times New Roman"/>
                <w:b/>
                <w:bCs/>
                <w:kern w:val="0"/>
                <w:sz w:val="24"/>
                <w:szCs w:val="24"/>
              </w:rPr>
            </w:pPr>
            <w:r w:rsidRPr="0042777D">
              <w:rPr>
                <w:rFonts w:ascii="Times New Roman" w:hAnsi="Times New Roman" w:cs="宋体" w:hint="eastAsia"/>
                <w:b/>
                <w:bCs/>
                <w:kern w:val="0"/>
                <w:sz w:val="24"/>
                <w:szCs w:val="24"/>
              </w:rPr>
              <w:t>数量</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hAnsi="Times New Roman" w:cs="Times New Roman"/>
                <w:b/>
                <w:bCs/>
                <w:kern w:val="0"/>
                <w:sz w:val="24"/>
                <w:szCs w:val="24"/>
              </w:rPr>
            </w:pPr>
            <w:r w:rsidRPr="0042777D">
              <w:rPr>
                <w:rFonts w:ascii="Times New Roman" w:hAnsi="Times New Roman" w:cs="宋体" w:hint="eastAsia"/>
                <w:b/>
                <w:bCs/>
                <w:kern w:val="0"/>
                <w:sz w:val="24"/>
                <w:szCs w:val="24"/>
              </w:rPr>
              <w:t>单位</w:t>
            </w:r>
          </w:p>
        </w:tc>
        <w:tc>
          <w:tcPr>
            <w:tcW w:w="1244"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hAnsi="Times New Roman" w:cs="Times New Roman"/>
                <w:b/>
                <w:bCs/>
                <w:kern w:val="0"/>
                <w:sz w:val="24"/>
                <w:szCs w:val="24"/>
              </w:rPr>
            </w:pPr>
            <w:r w:rsidRPr="0042777D">
              <w:rPr>
                <w:rFonts w:ascii="Times New Roman" w:hAnsi="Times New Roman" w:cs="宋体" w:hint="eastAsia"/>
                <w:b/>
                <w:bCs/>
                <w:kern w:val="0"/>
                <w:sz w:val="24"/>
                <w:szCs w:val="24"/>
              </w:rPr>
              <w:t>单价（元）</w:t>
            </w:r>
          </w:p>
        </w:tc>
        <w:tc>
          <w:tcPr>
            <w:tcW w:w="1399"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hAnsi="Times New Roman" w:cs="Times New Roman"/>
                <w:b/>
                <w:bCs/>
                <w:kern w:val="0"/>
                <w:sz w:val="24"/>
                <w:szCs w:val="24"/>
              </w:rPr>
            </w:pPr>
            <w:r w:rsidRPr="0042777D">
              <w:rPr>
                <w:rFonts w:ascii="Times New Roman" w:hAnsi="Times New Roman" w:cs="宋体" w:hint="eastAsia"/>
                <w:b/>
                <w:bCs/>
                <w:kern w:val="0"/>
                <w:sz w:val="24"/>
                <w:szCs w:val="24"/>
              </w:rPr>
              <w:t>金额（元）</w:t>
            </w:r>
          </w:p>
        </w:tc>
      </w:tr>
      <w:tr w:rsidR="0042777D" w:rsidRPr="0042777D">
        <w:trPr>
          <w:trHeight w:val="626"/>
        </w:trPr>
        <w:tc>
          <w:tcPr>
            <w:tcW w:w="1716" w:type="dxa"/>
            <w:vMerge w:val="restart"/>
            <w:tcBorders>
              <w:top w:val="single" w:sz="4" w:space="0" w:color="auto"/>
              <w:left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一、设备</w:t>
            </w:r>
          </w:p>
        </w:tc>
        <w:tc>
          <w:tcPr>
            <w:tcW w:w="2410"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立体显微镜</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50</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台</w:t>
            </w:r>
          </w:p>
        </w:tc>
        <w:tc>
          <w:tcPr>
            <w:tcW w:w="1244"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3500</w:t>
            </w:r>
          </w:p>
        </w:tc>
        <w:tc>
          <w:tcPr>
            <w:tcW w:w="1399"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175000</w:t>
            </w:r>
          </w:p>
        </w:tc>
      </w:tr>
      <w:tr w:rsidR="0042777D" w:rsidRPr="0042777D">
        <w:trPr>
          <w:trHeight w:val="626"/>
        </w:trPr>
        <w:tc>
          <w:tcPr>
            <w:tcW w:w="1716" w:type="dxa"/>
            <w:vMerge/>
            <w:tcBorders>
              <w:left w:val="single" w:sz="4" w:space="0" w:color="auto"/>
              <w:right w:val="single" w:sz="4" w:space="0" w:color="auto"/>
            </w:tcBorders>
            <w:vAlign w:val="center"/>
          </w:tcPr>
          <w:p w:rsidR="00F91F1B" w:rsidRPr="0042777D" w:rsidRDefault="00F91F1B">
            <w:pPr>
              <w:widowControl/>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生物显微镜</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50</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台</w:t>
            </w:r>
          </w:p>
        </w:tc>
        <w:tc>
          <w:tcPr>
            <w:tcW w:w="1244"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2600</w:t>
            </w:r>
          </w:p>
        </w:tc>
        <w:tc>
          <w:tcPr>
            <w:tcW w:w="1399"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130000</w:t>
            </w:r>
          </w:p>
        </w:tc>
      </w:tr>
      <w:tr w:rsidR="0042777D" w:rsidRPr="0042777D">
        <w:trPr>
          <w:trHeight w:val="626"/>
        </w:trPr>
        <w:tc>
          <w:tcPr>
            <w:tcW w:w="1716" w:type="dxa"/>
            <w:vMerge/>
            <w:tcBorders>
              <w:left w:val="single" w:sz="4" w:space="0" w:color="auto"/>
              <w:right w:val="single" w:sz="4" w:space="0" w:color="auto"/>
            </w:tcBorders>
            <w:vAlign w:val="center"/>
          </w:tcPr>
          <w:p w:rsidR="00F91F1B" w:rsidRPr="0042777D" w:rsidRDefault="00F91F1B">
            <w:pPr>
              <w:widowControl/>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电磁炉</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50</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台</w:t>
            </w:r>
          </w:p>
        </w:tc>
        <w:tc>
          <w:tcPr>
            <w:tcW w:w="1244"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300</w:t>
            </w:r>
          </w:p>
        </w:tc>
        <w:tc>
          <w:tcPr>
            <w:tcW w:w="1399"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15000</w:t>
            </w:r>
          </w:p>
        </w:tc>
      </w:tr>
      <w:tr w:rsidR="0042777D" w:rsidRPr="0042777D">
        <w:trPr>
          <w:trHeight w:val="626"/>
        </w:trPr>
        <w:tc>
          <w:tcPr>
            <w:tcW w:w="1716" w:type="dxa"/>
            <w:vMerge/>
            <w:tcBorders>
              <w:left w:val="single" w:sz="4" w:space="0" w:color="auto"/>
              <w:right w:val="single" w:sz="4" w:space="0" w:color="auto"/>
            </w:tcBorders>
            <w:vAlign w:val="center"/>
          </w:tcPr>
          <w:p w:rsidR="00F91F1B" w:rsidRPr="0042777D" w:rsidRDefault="00F91F1B">
            <w:pPr>
              <w:widowControl/>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展翅板</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100</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块</w:t>
            </w:r>
          </w:p>
        </w:tc>
        <w:tc>
          <w:tcPr>
            <w:tcW w:w="1244"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15</w:t>
            </w:r>
          </w:p>
        </w:tc>
        <w:tc>
          <w:tcPr>
            <w:tcW w:w="1399"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1500</w:t>
            </w:r>
          </w:p>
        </w:tc>
      </w:tr>
      <w:tr w:rsidR="0042777D" w:rsidRPr="0042777D">
        <w:trPr>
          <w:trHeight w:val="626"/>
        </w:trPr>
        <w:tc>
          <w:tcPr>
            <w:tcW w:w="1716" w:type="dxa"/>
            <w:vMerge/>
            <w:tcBorders>
              <w:left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roofErr w:type="gramStart"/>
            <w:r w:rsidRPr="0042777D">
              <w:rPr>
                <w:rFonts w:ascii="Times New Roman" w:eastAsia="仿宋" w:hAnsi="Times New Roman" w:cs="仿宋" w:hint="eastAsia"/>
                <w:kern w:val="0"/>
                <w:sz w:val="24"/>
                <w:szCs w:val="24"/>
              </w:rPr>
              <w:t>展肢板</w:t>
            </w:r>
            <w:proofErr w:type="gramEnd"/>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100</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块</w:t>
            </w:r>
          </w:p>
        </w:tc>
        <w:tc>
          <w:tcPr>
            <w:tcW w:w="1244"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8</w:t>
            </w:r>
          </w:p>
        </w:tc>
        <w:tc>
          <w:tcPr>
            <w:tcW w:w="1399"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800</w:t>
            </w:r>
          </w:p>
        </w:tc>
      </w:tr>
      <w:tr w:rsidR="0042777D" w:rsidRPr="0042777D">
        <w:trPr>
          <w:trHeight w:val="626"/>
        </w:trPr>
        <w:tc>
          <w:tcPr>
            <w:tcW w:w="1716" w:type="dxa"/>
            <w:vMerge/>
            <w:tcBorders>
              <w:left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昆虫针</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100</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包</w:t>
            </w:r>
          </w:p>
        </w:tc>
        <w:tc>
          <w:tcPr>
            <w:tcW w:w="1244"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6.5</w:t>
            </w:r>
          </w:p>
        </w:tc>
        <w:tc>
          <w:tcPr>
            <w:tcW w:w="1399"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650</w:t>
            </w:r>
          </w:p>
        </w:tc>
      </w:tr>
      <w:tr w:rsidR="0042777D" w:rsidRPr="0042777D">
        <w:trPr>
          <w:trHeight w:val="626"/>
        </w:trPr>
        <w:tc>
          <w:tcPr>
            <w:tcW w:w="1716" w:type="dxa"/>
            <w:vMerge/>
            <w:tcBorders>
              <w:left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镊子</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60</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把</w:t>
            </w:r>
          </w:p>
        </w:tc>
        <w:tc>
          <w:tcPr>
            <w:tcW w:w="1244"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10</w:t>
            </w:r>
          </w:p>
        </w:tc>
        <w:tc>
          <w:tcPr>
            <w:tcW w:w="1399"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600</w:t>
            </w:r>
          </w:p>
        </w:tc>
      </w:tr>
      <w:tr w:rsidR="0042777D" w:rsidRPr="0042777D">
        <w:trPr>
          <w:trHeight w:val="626"/>
        </w:trPr>
        <w:tc>
          <w:tcPr>
            <w:tcW w:w="1716" w:type="dxa"/>
            <w:vMerge/>
            <w:tcBorders>
              <w:left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U</w:t>
            </w:r>
            <w:r w:rsidRPr="0042777D">
              <w:rPr>
                <w:rFonts w:ascii="Times New Roman" w:eastAsia="仿宋" w:hAnsi="Times New Roman" w:cs="仿宋" w:hint="eastAsia"/>
                <w:kern w:val="0"/>
                <w:sz w:val="24"/>
                <w:szCs w:val="24"/>
              </w:rPr>
              <w:t>盘（金士顿</w:t>
            </w:r>
            <w:r w:rsidRPr="0042777D">
              <w:rPr>
                <w:rFonts w:ascii="Times New Roman" w:eastAsia="仿宋" w:hAnsi="Times New Roman" w:cs="Times New Roman"/>
                <w:kern w:val="0"/>
                <w:sz w:val="24"/>
                <w:szCs w:val="24"/>
              </w:rPr>
              <w:t>16G</w:t>
            </w:r>
            <w:r w:rsidRPr="0042777D">
              <w:rPr>
                <w:rFonts w:ascii="Times New Roman" w:eastAsia="仿宋" w:hAnsi="Times New Roman" w:cs="仿宋" w:hint="eastAsia"/>
                <w:kern w:val="0"/>
                <w:sz w:val="24"/>
                <w:szCs w:val="24"/>
              </w:rPr>
              <w:t>）</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50</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roofErr w:type="gramStart"/>
            <w:r w:rsidRPr="0042777D">
              <w:rPr>
                <w:rFonts w:ascii="Times New Roman" w:eastAsia="仿宋" w:hAnsi="Times New Roman" w:cs="仿宋" w:hint="eastAsia"/>
                <w:kern w:val="0"/>
                <w:sz w:val="24"/>
                <w:szCs w:val="24"/>
              </w:rPr>
              <w:t>个</w:t>
            </w:r>
            <w:proofErr w:type="gramEnd"/>
          </w:p>
        </w:tc>
        <w:tc>
          <w:tcPr>
            <w:tcW w:w="1244"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36</w:t>
            </w:r>
          </w:p>
        </w:tc>
        <w:tc>
          <w:tcPr>
            <w:tcW w:w="1399"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1800</w:t>
            </w:r>
          </w:p>
        </w:tc>
      </w:tr>
      <w:tr w:rsidR="0042777D" w:rsidRPr="0042777D">
        <w:trPr>
          <w:trHeight w:val="626"/>
        </w:trPr>
        <w:tc>
          <w:tcPr>
            <w:tcW w:w="1716" w:type="dxa"/>
            <w:vMerge/>
            <w:tcBorders>
              <w:left w:val="single" w:sz="4" w:space="0" w:color="auto"/>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其他工具</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1244"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1399"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1000</w:t>
            </w:r>
          </w:p>
        </w:tc>
      </w:tr>
      <w:tr w:rsidR="0042777D" w:rsidRPr="0042777D">
        <w:trPr>
          <w:trHeight w:val="626"/>
        </w:trPr>
        <w:tc>
          <w:tcPr>
            <w:tcW w:w="1716" w:type="dxa"/>
            <w:vMerge w:val="restart"/>
            <w:tcBorders>
              <w:left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二、工作人员补助</w:t>
            </w:r>
          </w:p>
        </w:tc>
        <w:tc>
          <w:tcPr>
            <w:tcW w:w="2410" w:type="dxa"/>
            <w:tcBorders>
              <w:top w:val="single" w:sz="4" w:space="0" w:color="auto"/>
              <w:left w:val="nil"/>
              <w:bottom w:val="single" w:sz="4" w:space="0" w:color="auto"/>
              <w:right w:val="single" w:sz="4" w:space="0" w:color="auto"/>
            </w:tcBorders>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工作人员补助</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1244"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1399"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5000</w:t>
            </w:r>
          </w:p>
        </w:tc>
      </w:tr>
      <w:tr w:rsidR="0042777D" w:rsidRPr="0042777D">
        <w:trPr>
          <w:trHeight w:val="626"/>
        </w:trPr>
        <w:tc>
          <w:tcPr>
            <w:tcW w:w="1716" w:type="dxa"/>
            <w:vMerge/>
            <w:tcBorders>
              <w:left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2410" w:type="dxa"/>
            <w:tcBorders>
              <w:top w:val="single" w:sz="4" w:space="0" w:color="auto"/>
              <w:left w:val="nil"/>
              <w:bottom w:val="single" w:sz="4" w:space="0" w:color="auto"/>
              <w:right w:val="single" w:sz="4" w:space="0" w:color="auto"/>
            </w:tcBorders>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专家咨询费</w:t>
            </w: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943"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1244"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1399" w:type="dxa"/>
            <w:tcBorders>
              <w:top w:val="single" w:sz="4" w:space="0" w:color="auto"/>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3000</w:t>
            </w:r>
          </w:p>
        </w:tc>
      </w:tr>
      <w:tr w:rsidR="0042777D" w:rsidRPr="0042777D">
        <w:trPr>
          <w:trHeight w:val="346"/>
        </w:trPr>
        <w:tc>
          <w:tcPr>
            <w:tcW w:w="1716" w:type="dxa"/>
            <w:vMerge/>
            <w:tcBorders>
              <w:left w:val="single" w:sz="4" w:space="0" w:color="auto"/>
              <w:bottom w:val="single" w:sz="4" w:space="0" w:color="auto"/>
              <w:right w:val="single" w:sz="4" w:space="0" w:color="auto"/>
            </w:tcBorders>
            <w:vAlign w:val="center"/>
          </w:tcPr>
          <w:p w:rsidR="00F91F1B" w:rsidRPr="0042777D" w:rsidRDefault="00F91F1B">
            <w:pPr>
              <w:adjustRightInd w:val="0"/>
              <w:snapToGrid w:val="0"/>
              <w:spacing w:line="440" w:lineRule="exact"/>
              <w:jc w:val="center"/>
              <w:rPr>
                <w:rFonts w:ascii="Times New Roman" w:eastAsia="仿宋" w:hAnsi="Times New Roman" w:cs="Times New Roman"/>
                <w:sz w:val="24"/>
                <w:szCs w:val="24"/>
              </w:rPr>
            </w:pPr>
          </w:p>
        </w:tc>
        <w:tc>
          <w:tcPr>
            <w:tcW w:w="2410" w:type="dxa"/>
            <w:tcBorders>
              <w:top w:val="nil"/>
              <w:left w:val="nil"/>
              <w:bottom w:val="single" w:sz="4" w:space="0" w:color="auto"/>
              <w:right w:val="single" w:sz="4" w:space="0" w:color="auto"/>
            </w:tcBorders>
          </w:tcPr>
          <w:p w:rsidR="00F91F1B" w:rsidRPr="0042777D" w:rsidRDefault="00F91F1B">
            <w:pPr>
              <w:widowControl/>
              <w:jc w:val="center"/>
              <w:rPr>
                <w:rFonts w:ascii="Times New Roman" w:eastAsia="仿宋" w:hAnsi="Times New Roman" w:cs="Times New Roman"/>
                <w:kern w:val="0"/>
                <w:sz w:val="24"/>
                <w:szCs w:val="24"/>
              </w:rPr>
            </w:pPr>
            <w:r w:rsidRPr="0042777D">
              <w:rPr>
                <w:rFonts w:ascii="Times New Roman" w:eastAsia="仿宋" w:hAnsi="Times New Roman" w:cs="仿宋" w:hint="eastAsia"/>
                <w:kern w:val="0"/>
                <w:sz w:val="24"/>
                <w:szCs w:val="24"/>
              </w:rPr>
              <w:t>裁判员费用</w:t>
            </w:r>
          </w:p>
        </w:tc>
        <w:tc>
          <w:tcPr>
            <w:tcW w:w="943" w:type="dxa"/>
            <w:tcBorders>
              <w:top w:val="nil"/>
              <w:left w:val="nil"/>
              <w:bottom w:val="single" w:sz="4" w:space="0" w:color="auto"/>
              <w:right w:val="single" w:sz="4" w:space="0" w:color="auto"/>
            </w:tcBorders>
            <w:vAlign w:val="center"/>
          </w:tcPr>
          <w:p w:rsidR="00F91F1B" w:rsidRPr="0042777D" w:rsidRDefault="00F91F1B">
            <w:pPr>
              <w:widowControl/>
              <w:adjustRightInd w:val="0"/>
              <w:snapToGrid w:val="0"/>
              <w:jc w:val="center"/>
              <w:rPr>
                <w:rFonts w:ascii="Times New Roman" w:eastAsia="仿宋" w:hAnsi="Times New Roman" w:cs="Times New Roman"/>
                <w:kern w:val="0"/>
                <w:sz w:val="24"/>
                <w:szCs w:val="24"/>
              </w:rPr>
            </w:pPr>
          </w:p>
        </w:tc>
        <w:tc>
          <w:tcPr>
            <w:tcW w:w="943" w:type="dxa"/>
            <w:tcBorders>
              <w:top w:val="nil"/>
              <w:left w:val="nil"/>
              <w:bottom w:val="single" w:sz="4" w:space="0" w:color="auto"/>
              <w:right w:val="single" w:sz="4" w:space="0" w:color="auto"/>
            </w:tcBorders>
            <w:vAlign w:val="center"/>
          </w:tcPr>
          <w:p w:rsidR="00F91F1B" w:rsidRPr="0042777D" w:rsidRDefault="00F91F1B">
            <w:pPr>
              <w:widowControl/>
              <w:adjustRightInd w:val="0"/>
              <w:snapToGrid w:val="0"/>
              <w:jc w:val="center"/>
              <w:rPr>
                <w:rFonts w:ascii="Times New Roman" w:eastAsia="仿宋" w:hAnsi="Times New Roman" w:cs="Times New Roman"/>
                <w:kern w:val="0"/>
                <w:sz w:val="24"/>
                <w:szCs w:val="24"/>
              </w:rPr>
            </w:pPr>
          </w:p>
        </w:tc>
        <w:tc>
          <w:tcPr>
            <w:tcW w:w="1244" w:type="dxa"/>
            <w:tcBorders>
              <w:top w:val="nil"/>
              <w:left w:val="nil"/>
              <w:bottom w:val="single" w:sz="4" w:space="0" w:color="auto"/>
              <w:right w:val="single" w:sz="4" w:space="0" w:color="auto"/>
            </w:tcBorders>
            <w:vAlign w:val="center"/>
          </w:tcPr>
          <w:p w:rsidR="00F91F1B" w:rsidRPr="0042777D" w:rsidRDefault="00F91F1B">
            <w:pPr>
              <w:widowControl/>
              <w:adjustRightInd w:val="0"/>
              <w:snapToGrid w:val="0"/>
              <w:jc w:val="center"/>
              <w:rPr>
                <w:rFonts w:ascii="Times New Roman" w:eastAsia="仿宋" w:hAnsi="Times New Roman" w:cs="Times New Roman"/>
                <w:kern w:val="0"/>
                <w:sz w:val="24"/>
                <w:szCs w:val="24"/>
              </w:rPr>
            </w:pPr>
          </w:p>
        </w:tc>
        <w:tc>
          <w:tcPr>
            <w:tcW w:w="1399" w:type="dxa"/>
            <w:tcBorders>
              <w:top w:val="nil"/>
              <w:left w:val="nil"/>
              <w:bottom w:val="single" w:sz="4" w:space="0" w:color="auto"/>
              <w:right w:val="single" w:sz="4" w:space="0" w:color="auto"/>
            </w:tcBorders>
            <w:vAlign w:val="center"/>
          </w:tcPr>
          <w:p w:rsidR="00F91F1B" w:rsidRPr="0042777D" w:rsidRDefault="00F91F1B">
            <w:pPr>
              <w:widowControl/>
              <w:adjustRightInd w:val="0"/>
              <w:snapToGrid w:val="0"/>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9000</w:t>
            </w:r>
          </w:p>
        </w:tc>
      </w:tr>
      <w:tr w:rsidR="0042777D" w:rsidRPr="0042777D">
        <w:trPr>
          <w:trHeight w:val="346"/>
        </w:trPr>
        <w:tc>
          <w:tcPr>
            <w:tcW w:w="1716" w:type="dxa"/>
            <w:tcBorders>
              <w:top w:val="nil"/>
              <w:left w:val="single" w:sz="4" w:space="0" w:color="auto"/>
              <w:bottom w:val="single" w:sz="4" w:space="0" w:color="auto"/>
              <w:right w:val="single" w:sz="4" w:space="0" w:color="auto"/>
            </w:tcBorders>
            <w:vAlign w:val="center"/>
          </w:tcPr>
          <w:p w:rsidR="00F91F1B" w:rsidRPr="0042777D" w:rsidRDefault="00F91F1B">
            <w:pPr>
              <w:adjustRightInd w:val="0"/>
              <w:snapToGrid w:val="0"/>
              <w:spacing w:line="440" w:lineRule="exact"/>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三、交通费</w:t>
            </w:r>
          </w:p>
        </w:tc>
        <w:tc>
          <w:tcPr>
            <w:tcW w:w="2410" w:type="dxa"/>
            <w:tcBorders>
              <w:top w:val="nil"/>
              <w:left w:val="nil"/>
              <w:bottom w:val="single" w:sz="4" w:space="0" w:color="auto"/>
              <w:right w:val="single" w:sz="4" w:space="0" w:color="auto"/>
            </w:tcBorders>
          </w:tcPr>
          <w:p w:rsidR="00F91F1B" w:rsidRPr="0042777D" w:rsidRDefault="00F91F1B">
            <w:pPr>
              <w:widowControl/>
              <w:jc w:val="center"/>
              <w:rPr>
                <w:rFonts w:ascii="Times New Roman" w:eastAsia="仿宋" w:hAnsi="Times New Roman" w:cs="Times New Roman"/>
                <w:kern w:val="0"/>
                <w:sz w:val="24"/>
                <w:szCs w:val="24"/>
              </w:rPr>
            </w:pPr>
          </w:p>
        </w:tc>
        <w:tc>
          <w:tcPr>
            <w:tcW w:w="943" w:type="dxa"/>
            <w:tcBorders>
              <w:top w:val="nil"/>
              <w:left w:val="nil"/>
              <w:bottom w:val="single" w:sz="4" w:space="0" w:color="auto"/>
              <w:right w:val="single" w:sz="4" w:space="0" w:color="auto"/>
            </w:tcBorders>
            <w:vAlign w:val="center"/>
          </w:tcPr>
          <w:p w:rsidR="00F91F1B" w:rsidRPr="0042777D" w:rsidRDefault="00F91F1B">
            <w:pPr>
              <w:widowControl/>
              <w:adjustRightInd w:val="0"/>
              <w:snapToGrid w:val="0"/>
              <w:jc w:val="center"/>
              <w:rPr>
                <w:rFonts w:ascii="Times New Roman" w:eastAsia="仿宋" w:hAnsi="Times New Roman" w:cs="Times New Roman"/>
                <w:kern w:val="0"/>
                <w:sz w:val="24"/>
                <w:szCs w:val="24"/>
              </w:rPr>
            </w:pPr>
          </w:p>
        </w:tc>
        <w:tc>
          <w:tcPr>
            <w:tcW w:w="943" w:type="dxa"/>
            <w:tcBorders>
              <w:top w:val="nil"/>
              <w:left w:val="nil"/>
              <w:bottom w:val="single" w:sz="4" w:space="0" w:color="auto"/>
              <w:right w:val="single" w:sz="4" w:space="0" w:color="auto"/>
            </w:tcBorders>
            <w:vAlign w:val="center"/>
          </w:tcPr>
          <w:p w:rsidR="00F91F1B" w:rsidRPr="0042777D" w:rsidRDefault="00F91F1B">
            <w:pPr>
              <w:widowControl/>
              <w:adjustRightInd w:val="0"/>
              <w:snapToGrid w:val="0"/>
              <w:jc w:val="center"/>
              <w:rPr>
                <w:rFonts w:ascii="Times New Roman" w:eastAsia="仿宋" w:hAnsi="Times New Roman" w:cs="Times New Roman"/>
                <w:kern w:val="0"/>
                <w:sz w:val="24"/>
                <w:szCs w:val="24"/>
              </w:rPr>
            </w:pPr>
          </w:p>
        </w:tc>
        <w:tc>
          <w:tcPr>
            <w:tcW w:w="1244" w:type="dxa"/>
            <w:tcBorders>
              <w:top w:val="nil"/>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1399" w:type="dxa"/>
            <w:tcBorders>
              <w:top w:val="nil"/>
              <w:left w:val="nil"/>
              <w:bottom w:val="single" w:sz="4" w:space="0" w:color="auto"/>
              <w:right w:val="single" w:sz="4" w:space="0" w:color="auto"/>
            </w:tcBorders>
            <w:vAlign w:val="center"/>
          </w:tcPr>
          <w:p w:rsidR="00F91F1B" w:rsidRPr="0042777D" w:rsidRDefault="00F91F1B">
            <w:pPr>
              <w:widowControl/>
              <w:adjustRightInd w:val="0"/>
              <w:snapToGrid w:val="0"/>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3000</w:t>
            </w:r>
          </w:p>
        </w:tc>
      </w:tr>
      <w:tr w:rsidR="0042777D" w:rsidRPr="0042777D">
        <w:trPr>
          <w:trHeight w:val="346"/>
        </w:trPr>
        <w:tc>
          <w:tcPr>
            <w:tcW w:w="1716" w:type="dxa"/>
            <w:tcBorders>
              <w:top w:val="nil"/>
              <w:left w:val="single" w:sz="4" w:space="0" w:color="auto"/>
              <w:bottom w:val="single" w:sz="4" w:space="0" w:color="auto"/>
              <w:right w:val="single" w:sz="4" w:space="0" w:color="auto"/>
            </w:tcBorders>
            <w:vAlign w:val="center"/>
          </w:tcPr>
          <w:p w:rsidR="00F91F1B" w:rsidRPr="0042777D" w:rsidRDefault="00F91F1B">
            <w:pPr>
              <w:adjustRightInd w:val="0"/>
              <w:snapToGrid w:val="0"/>
              <w:spacing w:line="440" w:lineRule="exact"/>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四、其他</w:t>
            </w:r>
          </w:p>
        </w:tc>
        <w:tc>
          <w:tcPr>
            <w:tcW w:w="2410" w:type="dxa"/>
            <w:tcBorders>
              <w:top w:val="nil"/>
              <w:left w:val="nil"/>
              <w:bottom w:val="single" w:sz="4" w:space="0" w:color="auto"/>
              <w:right w:val="single" w:sz="4" w:space="0" w:color="auto"/>
            </w:tcBorders>
          </w:tcPr>
          <w:p w:rsidR="00F91F1B" w:rsidRPr="0042777D" w:rsidRDefault="00F91F1B">
            <w:pPr>
              <w:widowControl/>
              <w:jc w:val="center"/>
              <w:rPr>
                <w:rFonts w:ascii="Times New Roman" w:eastAsia="仿宋" w:hAnsi="Times New Roman" w:cs="Times New Roman"/>
                <w:kern w:val="0"/>
                <w:sz w:val="24"/>
                <w:szCs w:val="24"/>
              </w:rPr>
            </w:pPr>
          </w:p>
        </w:tc>
        <w:tc>
          <w:tcPr>
            <w:tcW w:w="943" w:type="dxa"/>
            <w:tcBorders>
              <w:top w:val="nil"/>
              <w:left w:val="nil"/>
              <w:bottom w:val="single" w:sz="4" w:space="0" w:color="auto"/>
              <w:right w:val="single" w:sz="4" w:space="0" w:color="auto"/>
            </w:tcBorders>
            <w:vAlign w:val="center"/>
          </w:tcPr>
          <w:p w:rsidR="00F91F1B" w:rsidRPr="0042777D" w:rsidRDefault="00F91F1B">
            <w:pPr>
              <w:widowControl/>
              <w:adjustRightInd w:val="0"/>
              <w:snapToGrid w:val="0"/>
              <w:jc w:val="center"/>
              <w:rPr>
                <w:rFonts w:ascii="Times New Roman" w:eastAsia="仿宋" w:hAnsi="Times New Roman" w:cs="Times New Roman"/>
                <w:kern w:val="0"/>
                <w:sz w:val="24"/>
                <w:szCs w:val="24"/>
              </w:rPr>
            </w:pPr>
          </w:p>
        </w:tc>
        <w:tc>
          <w:tcPr>
            <w:tcW w:w="943" w:type="dxa"/>
            <w:tcBorders>
              <w:top w:val="nil"/>
              <w:left w:val="nil"/>
              <w:bottom w:val="single" w:sz="4" w:space="0" w:color="auto"/>
              <w:right w:val="single" w:sz="4" w:space="0" w:color="auto"/>
            </w:tcBorders>
            <w:vAlign w:val="center"/>
          </w:tcPr>
          <w:p w:rsidR="00F91F1B" w:rsidRPr="0042777D" w:rsidRDefault="00F91F1B">
            <w:pPr>
              <w:widowControl/>
              <w:adjustRightInd w:val="0"/>
              <w:snapToGrid w:val="0"/>
              <w:jc w:val="center"/>
              <w:rPr>
                <w:rFonts w:ascii="Times New Roman" w:eastAsia="仿宋" w:hAnsi="Times New Roman" w:cs="Times New Roman"/>
                <w:kern w:val="0"/>
                <w:sz w:val="24"/>
                <w:szCs w:val="24"/>
              </w:rPr>
            </w:pPr>
          </w:p>
        </w:tc>
        <w:tc>
          <w:tcPr>
            <w:tcW w:w="1244" w:type="dxa"/>
            <w:tcBorders>
              <w:top w:val="nil"/>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1399" w:type="dxa"/>
            <w:tcBorders>
              <w:top w:val="nil"/>
              <w:left w:val="nil"/>
              <w:bottom w:val="single" w:sz="4" w:space="0" w:color="auto"/>
              <w:right w:val="single" w:sz="4" w:space="0" w:color="auto"/>
            </w:tcBorders>
            <w:vAlign w:val="center"/>
          </w:tcPr>
          <w:p w:rsidR="00F91F1B" w:rsidRPr="0042777D" w:rsidRDefault="00F91F1B">
            <w:pPr>
              <w:widowControl/>
              <w:adjustRightInd w:val="0"/>
              <w:snapToGrid w:val="0"/>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5000</w:t>
            </w:r>
          </w:p>
        </w:tc>
      </w:tr>
      <w:tr w:rsidR="0042777D" w:rsidRPr="0042777D">
        <w:trPr>
          <w:trHeight w:val="346"/>
        </w:trPr>
        <w:tc>
          <w:tcPr>
            <w:tcW w:w="1716" w:type="dxa"/>
            <w:tcBorders>
              <w:top w:val="nil"/>
              <w:left w:val="single" w:sz="4" w:space="0" w:color="auto"/>
              <w:bottom w:val="single" w:sz="4" w:space="0" w:color="auto"/>
              <w:right w:val="single" w:sz="4" w:space="0" w:color="auto"/>
            </w:tcBorders>
            <w:vAlign w:val="center"/>
          </w:tcPr>
          <w:p w:rsidR="00F91F1B" w:rsidRPr="0042777D" w:rsidRDefault="00F91F1B">
            <w:pPr>
              <w:adjustRightInd w:val="0"/>
              <w:snapToGrid w:val="0"/>
              <w:spacing w:line="440" w:lineRule="exact"/>
              <w:jc w:val="center"/>
              <w:rPr>
                <w:rFonts w:ascii="Times New Roman" w:eastAsia="仿宋" w:hAnsi="Times New Roman" w:cs="Times New Roman"/>
                <w:sz w:val="24"/>
                <w:szCs w:val="24"/>
              </w:rPr>
            </w:pPr>
            <w:r w:rsidRPr="0042777D">
              <w:rPr>
                <w:rFonts w:ascii="Times New Roman" w:eastAsia="仿宋" w:hAnsi="Times New Roman" w:cs="仿宋" w:hint="eastAsia"/>
                <w:sz w:val="24"/>
                <w:szCs w:val="24"/>
              </w:rPr>
              <w:t>合计</w:t>
            </w:r>
          </w:p>
        </w:tc>
        <w:tc>
          <w:tcPr>
            <w:tcW w:w="2410" w:type="dxa"/>
            <w:tcBorders>
              <w:top w:val="nil"/>
              <w:left w:val="nil"/>
              <w:bottom w:val="single" w:sz="4" w:space="0" w:color="auto"/>
              <w:right w:val="single" w:sz="4" w:space="0" w:color="auto"/>
            </w:tcBorders>
          </w:tcPr>
          <w:p w:rsidR="00F91F1B" w:rsidRPr="0042777D" w:rsidRDefault="00F91F1B">
            <w:pPr>
              <w:widowControl/>
              <w:jc w:val="center"/>
              <w:rPr>
                <w:rFonts w:ascii="Times New Roman" w:eastAsia="仿宋" w:hAnsi="Times New Roman" w:cs="Times New Roman"/>
                <w:kern w:val="0"/>
                <w:sz w:val="24"/>
                <w:szCs w:val="24"/>
              </w:rPr>
            </w:pPr>
          </w:p>
        </w:tc>
        <w:tc>
          <w:tcPr>
            <w:tcW w:w="943" w:type="dxa"/>
            <w:tcBorders>
              <w:top w:val="nil"/>
              <w:left w:val="nil"/>
              <w:bottom w:val="single" w:sz="4" w:space="0" w:color="auto"/>
              <w:right w:val="single" w:sz="4" w:space="0" w:color="auto"/>
            </w:tcBorders>
            <w:vAlign w:val="center"/>
          </w:tcPr>
          <w:p w:rsidR="00F91F1B" w:rsidRPr="0042777D" w:rsidRDefault="00F91F1B">
            <w:pPr>
              <w:widowControl/>
              <w:adjustRightInd w:val="0"/>
              <w:snapToGrid w:val="0"/>
              <w:jc w:val="center"/>
              <w:rPr>
                <w:rFonts w:ascii="Times New Roman" w:eastAsia="仿宋" w:hAnsi="Times New Roman" w:cs="Times New Roman"/>
                <w:kern w:val="0"/>
                <w:sz w:val="24"/>
                <w:szCs w:val="24"/>
              </w:rPr>
            </w:pPr>
          </w:p>
        </w:tc>
        <w:tc>
          <w:tcPr>
            <w:tcW w:w="943" w:type="dxa"/>
            <w:tcBorders>
              <w:top w:val="nil"/>
              <w:left w:val="nil"/>
              <w:bottom w:val="single" w:sz="4" w:space="0" w:color="auto"/>
              <w:right w:val="single" w:sz="4" w:space="0" w:color="auto"/>
            </w:tcBorders>
            <w:vAlign w:val="center"/>
          </w:tcPr>
          <w:p w:rsidR="00F91F1B" w:rsidRPr="0042777D" w:rsidRDefault="00F91F1B">
            <w:pPr>
              <w:widowControl/>
              <w:adjustRightInd w:val="0"/>
              <w:snapToGrid w:val="0"/>
              <w:jc w:val="center"/>
              <w:rPr>
                <w:rFonts w:ascii="Times New Roman" w:eastAsia="仿宋" w:hAnsi="Times New Roman" w:cs="Times New Roman"/>
                <w:kern w:val="0"/>
                <w:sz w:val="24"/>
                <w:szCs w:val="24"/>
              </w:rPr>
            </w:pPr>
          </w:p>
        </w:tc>
        <w:tc>
          <w:tcPr>
            <w:tcW w:w="1244" w:type="dxa"/>
            <w:tcBorders>
              <w:top w:val="nil"/>
              <w:left w:val="nil"/>
              <w:bottom w:val="single" w:sz="4" w:space="0" w:color="auto"/>
              <w:right w:val="single" w:sz="4" w:space="0" w:color="auto"/>
            </w:tcBorders>
            <w:vAlign w:val="center"/>
          </w:tcPr>
          <w:p w:rsidR="00F91F1B" w:rsidRPr="0042777D" w:rsidRDefault="00F91F1B">
            <w:pPr>
              <w:widowControl/>
              <w:jc w:val="center"/>
              <w:rPr>
                <w:rFonts w:ascii="Times New Roman" w:eastAsia="仿宋" w:hAnsi="Times New Roman" w:cs="Times New Roman"/>
                <w:kern w:val="0"/>
                <w:sz w:val="24"/>
                <w:szCs w:val="24"/>
              </w:rPr>
            </w:pPr>
          </w:p>
        </w:tc>
        <w:tc>
          <w:tcPr>
            <w:tcW w:w="1399" w:type="dxa"/>
            <w:tcBorders>
              <w:top w:val="nil"/>
              <w:left w:val="nil"/>
              <w:bottom w:val="single" w:sz="4" w:space="0" w:color="auto"/>
              <w:right w:val="single" w:sz="4" w:space="0" w:color="auto"/>
            </w:tcBorders>
            <w:vAlign w:val="center"/>
          </w:tcPr>
          <w:p w:rsidR="00F91F1B" w:rsidRPr="0042777D" w:rsidRDefault="00F91F1B">
            <w:pPr>
              <w:widowControl/>
              <w:adjustRightInd w:val="0"/>
              <w:snapToGrid w:val="0"/>
              <w:jc w:val="center"/>
              <w:rPr>
                <w:rFonts w:ascii="Times New Roman" w:eastAsia="仿宋" w:hAnsi="Times New Roman" w:cs="Times New Roman"/>
                <w:kern w:val="0"/>
                <w:sz w:val="24"/>
                <w:szCs w:val="24"/>
              </w:rPr>
            </w:pPr>
            <w:r w:rsidRPr="0042777D">
              <w:rPr>
                <w:rFonts w:ascii="Times New Roman" w:eastAsia="仿宋" w:hAnsi="Times New Roman" w:cs="Times New Roman"/>
                <w:kern w:val="0"/>
                <w:sz w:val="24"/>
                <w:szCs w:val="24"/>
              </w:rPr>
              <w:t>350350</w:t>
            </w:r>
          </w:p>
        </w:tc>
      </w:tr>
    </w:tbl>
    <w:p w:rsidR="00F91F1B" w:rsidRPr="0042777D" w:rsidRDefault="00F91F1B">
      <w:pPr>
        <w:snapToGrid w:val="0"/>
        <w:spacing w:line="560" w:lineRule="exact"/>
        <w:ind w:firstLineChars="200" w:firstLine="602"/>
        <w:rPr>
          <w:rFonts w:ascii="Times New Roman" w:eastAsia="仿宋_GB2312" w:hAnsi="Times New Roman" w:cs="Times New Roman"/>
          <w:b/>
          <w:bCs/>
          <w:sz w:val="30"/>
          <w:szCs w:val="30"/>
        </w:rPr>
      </w:pPr>
    </w:p>
    <w:p w:rsidR="00F91F1B" w:rsidRPr="0042777D" w:rsidRDefault="00F91F1B" w:rsidP="00106040">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十六、比赛组织与管理</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为加强对组织工作的领导，成立中国现代林业职业教育集团</w:t>
      </w:r>
      <w:proofErr w:type="gramStart"/>
      <w:r w:rsidRPr="0042777D">
        <w:rPr>
          <w:rFonts w:ascii="Times New Roman" w:eastAsia="仿宋_GB2312" w:hAnsi="Arial Narrow" w:cs="仿宋_GB2312" w:hint="eastAsia"/>
          <w:sz w:val="30"/>
          <w:szCs w:val="30"/>
        </w:rPr>
        <w:t>能大赛</w:t>
      </w:r>
      <w:proofErr w:type="gramEnd"/>
      <w:r w:rsidRPr="0042777D">
        <w:rPr>
          <w:rFonts w:ascii="Times New Roman" w:eastAsia="仿宋_GB2312" w:hAnsi="Arial Narrow" w:cs="仿宋_GB2312" w:hint="eastAsia"/>
          <w:sz w:val="30"/>
          <w:szCs w:val="30"/>
        </w:rPr>
        <w:t>组织委员会并下设办公室，指导协调大赛相关事宜。</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lastRenderedPageBreak/>
        <w:t>赛项执行委员会，由主办单位、承办单位和协办单位的相关领导组成，在大赛执委会领导下开展工作，领导、组织和协调赛项专家工作组和组织保障工作组的工作，编制赛项经费预算，管理赛项经费使用，选荐赛项专家组人员及裁判与仲裁人员，牵头负责赛项资源转化、安全保障等工作。</w:t>
      </w:r>
    </w:p>
    <w:p w:rsidR="00F91F1B" w:rsidRPr="0042777D" w:rsidRDefault="00F91F1B" w:rsidP="00106040">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十七、教学资源转化建设方案</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Times New Roman" w:cs="Times New Roman"/>
          <w:sz w:val="30"/>
          <w:szCs w:val="30"/>
        </w:rPr>
        <w:t>“</w:t>
      </w:r>
      <w:r w:rsidRPr="0042777D">
        <w:rPr>
          <w:rFonts w:ascii="Times New Roman" w:eastAsia="仿宋_GB2312" w:hAnsi="Arial Narrow" w:cs="仿宋_GB2312" w:hint="eastAsia"/>
          <w:sz w:val="30"/>
          <w:szCs w:val="30"/>
        </w:rPr>
        <w:t>病虫害鉴定、标本制作及病虫害统合防治技术</w:t>
      </w:r>
      <w:r w:rsidRPr="0042777D">
        <w:rPr>
          <w:rFonts w:ascii="Times New Roman" w:eastAsia="仿宋_GB2312" w:hAnsi="Times New Roman" w:cs="Times New Roman"/>
          <w:sz w:val="30"/>
          <w:szCs w:val="30"/>
        </w:rPr>
        <w:t>”</w:t>
      </w:r>
      <w:r w:rsidRPr="0042777D">
        <w:rPr>
          <w:rFonts w:ascii="Times New Roman" w:eastAsia="仿宋_GB2312" w:hAnsi="Arial Narrow" w:cs="仿宋_GB2312" w:hint="eastAsia"/>
          <w:sz w:val="30"/>
          <w:szCs w:val="30"/>
        </w:rPr>
        <w:t>将是竞赛成果转化为教学资源的一个范例</w:t>
      </w:r>
      <w:r w:rsidRPr="0042777D">
        <w:rPr>
          <w:rFonts w:ascii="Times New Roman" w:eastAsia="仿宋_GB2312" w:hAnsi="Times New Roman" w:cs="Times New Roman"/>
          <w:sz w:val="30"/>
          <w:szCs w:val="30"/>
        </w:rPr>
        <w:t xml:space="preserve">, </w:t>
      </w:r>
      <w:r w:rsidRPr="0042777D">
        <w:rPr>
          <w:rFonts w:ascii="Times New Roman" w:eastAsia="仿宋_GB2312" w:hAnsi="Arial Narrow" w:cs="仿宋_GB2312" w:hint="eastAsia"/>
          <w:sz w:val="30"/>
          <w:szCs w:val="30"/>
        </w:rPr>
        <w:t>将技能大赛的项目资源集成转化为教学资源</w:t>
      </w:r>
      <w:r w:rsidRPr="0042777D">
        <w:rPr>
          <w:rFonts w:ascii="Times New Roman" w:eastAsia="仿宋_GB2312" w:hAnsi="Times New Roman" w:cs="Times New Roman"/>
          <w:sz w:val="30"/>
          <w:szCs w:val="30"/>
        </w:rPr>
        <w:t>,</w:t>
      </w:r>
      <w:r w:rsidRPr="0042777D">
        <w:rPr>
          <w:rFonts w:ascii="Times New Roman" w:eastAsia="仿宋_GB2312" w:hAnsi="Arial Narrow" w:cs="仿宋_GB2312" w:hint="eastAsia"/>
          <w:sz w:val="30"/>
          <w:szCs w:val="30"/>
        </w:rPr>
        <w:t>融进人才培养模式、教学模式、项目化及行动导向教学方法、课程评价体系、师资队伍建设等</w:t>
      </w:r>
      <w:r w:rsidRPr="0042777D">
        <w:rPr>
          <w:rFonts w:ascii="Times New Roman" w:eastAsia="仿宋_GB2312" w:hAnsi="Times New Roman" w:cs="Times New Roman"/>
          <w:sz w:val="30"/>
          <w:szCs w:val="30"/>
        </w:rPr>
        <w:t>,</w:t>
      </w:r>
      <w:r w:rsidRPr="0042777D">
        <w:rPr>
          <w:rFonts w:ascii="Times New Roman" w:eastAsia="仿宋_GB2312" w:hAnsi="Arial Narrow" w:cs="仿宋_GB2312" w:hint="eastAsia"/>
          <w:sz w:val="30"/>
          <w:szCs w:val="30"/>
        </w:rPr>
        <w:t>应用于教学实践</w:t>
      </w:r>
      <w:r w:rsidRPr="0042777D">
        <w:rPr>
          <w:rFonts w:ascii="Times New Roman" w:eastAsia="仿宋_GB2312" w:hAnsi="Times New Roman" w:cs="Times New Roman"/>
          <w:sz w:val="30"/>
          <w:szCs w:val="30"/>
        </w:rPr>
        <w:t>,</w:t>
      </w:r>
      <w:r w:rsidRPr="0042777D">
        <w:rPr>
          <w:rFonts w:ascii="Times New Roman" w:eastAsia="仿宋_GB2312" w:hAnsi="Arial Narrow" w:cs="仿宋_GB2312" w:hint="eastAsia"/>
          <w:sz w:val="30"/>
          <w:szCs w:val="30"/>
        </w:rPr>
        <w:t>充分发挥了技能大赛在教学改革中的引领、促进作用。</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通过比赛扩大林草病虫害学科在林草行业中的影响，有效地调动职业院校学生学习林草病虫害防治职业技能的积极性，突出了专业技能在职业教育中的位置，使课堂教学与实践教学更紧密地结合了起来，有利地推动职业教育的教学改革。</w:t>
      </w:r>
    </w:p>
    <w:p w:rsidR="00F91F1B" w:rsidRPr="0042777D" w:rsidRDefault="00F91F1B" w:rsidP="00106040">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十八、裁判人员建议</w:t>
      </w:r>
    </w:p>
    <w:p w:rsidR="00F91F1B" w:rsidRPr="0042777D" w:rsidRDefault="00F91F1B" w:rsidP="00106040">
      <w:pPr>
        <w:snapToGrid w:val="0"/>
        <w:spacing w:line="560" w:lineRule="exact"/>
        <w:ind w:firstLineChars="200" w:firstLine="60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建议本赛项共设</w:t>
      </w:r>
      <w:r w:rsidRPr="0042777D">
        <w:rPr>
          <w:rFonts w:ascii="Times New Roman" w:eastAsia="仿宋_GB2312" w:hAnsi="Arial Narrow" w:cs="Times New Roman"/>
          <w:sz w:val="30"/>
          <w:szCs w:val="30"/>
        </w:rPr>
        <w:t>6</w:t>
      </w:r>
      <w:r w:rsidRPr="0042777D">
        <w:rPr>
          <w:rFonts w:ascii="Times New Roman" w:eastAsia="仿宋_GB2312" w:hAnsi="Arial Narrow" w:cs="仿宋_GB2312" w:hint="eastAsia"/>
          <w:sz w:val="30"/>
          <w:szCs w:val="30"/>
        </w:rPr>
        <w:t>名裁判员，其中裁判长</w:t>
      </w:r>
      <w:r w:rsidRPr="0042777D">
        <w:rPr>
          <w:rFonts w:ascii="Times New Roman" w:eastAsia="仿宋_GB2312" w:hAnsi="Times New Roman" w:cs="Times New Roman"/>
          <w:sz w:val="30"/>
          <w:szCs w:val="30"/>
        </w:rPr>
        <w:t>1</w:t>
      </w:r>
      <w:r w:rsidRPr="0042777D">
        <w:rPr>
          <w:rFonts w:ascii="Times New Roman" w:eastAsia="仿宋_GB2312" w:hAnsi="Arial Narrow" w:cs="仿宋_GB2312" w:hint="eastAsia"/>
          <w:sz w:val="30"/>
          <w:szCs w:val="30"/>
        </w:rPr>
        <w:t>名，裁判</w:t>
      </w:r>
      <w:r w:rsidRPr="0042777D">
        <w:rPr>
          <w:rFonts w:ascii="Times New Roman" w:eastAsia="仿宋_GB2312" w:hAnsi="Arial Narrow" w:cs="Times New Roman"/>
          <w:sz w:val="30"/>
          <w:szCs w:val="30"/>
        </w:rPr>
        <w:t>5</w:t>
      </w:r>
      <w:r w:rsidRPr="0042777D">
        <w:rPr>
          <w:rFonts w:ascii="Times New Roman" w:eastAsia="仿宋_GB2312" w:hAnsi="Arial Narrow" w:cs="仿宋_GB2312" w:hint="eastAsia"/>
          <w:sz w:val="30"/>
          <w:szCs w:val="30"/>
        </w:rPr>
        <w:t>名，裁判需求的具体要求如表</w:t>
      </w:r>
      <w:r w:rsidRPr="0042777D">
        <w:rPr>
          <w:rFonts w:ascii="Times New Roman" w:eastAsia="仿宋_GB2312" w:hAnsi="Times New Roman" w:cs="Times New Roman"/>
          <w:sz w:val="30"/>
          <w:szCs w:val="30"/>
        </w:rPr>
        <w:t>4</w:t>
      </w:r>
      <w:r w:rsidRPr="0042777D">
        <w:rPr>
          <w:rFonts w:ascii="Times New Roman" w:eastAsia="仿宋_GB2312" w:hAnsi="Arial Narrow" w:cs="仿宋_GB2312" w:hint="eastAsia"/>
          <w:sz w:val="30"/>
          <w:szCs w:val="30"/>
        </w:rPr>
        <w:t>。</w:t>
      </w:r>
    </w:p>
    <w:p w:rsidR="00F91F1B" w:rsidRPr="0042777D" w:rsidRDefault="00F91F1B">
      <w:pPr>
        <w:pStyle w:val="af4"/>
        <w:snapToGrid w:val="0"/>
        <w:spacing w:line="560" w:lineRule="exact"/>
        <w:ind w:left="420" w:firstLineChars="0" w:firstLine="0"/>
        <w:jc w:val="center"/>
        <w:rPr>
          <w:rFonts w:ascii="Times New Roman" w:eastAsia="仿宋_GB2312" w:hAnsi="Times New Roman" w:cs="Times New Roman"/>
          <w:b/>
          <w:bCs/>
          <w:sz w:val="24"/>
          <w:szCs w:val="24"/>
        </w:rPr>
      </w:pPr>
      <w:r w:rsidRPr="0042777D">
        <w:rPr>
          <w:rFonts w:ascii="Times New Roman" w:eastAsia="仿宋_GB2312" w:hAnsi="Times New Roman" w:cs="仿宋_GB2312" w:hint="eastAsia"/>
          <w:b/>
          <w:bCs/>
          <w:sz w:val="24"/>
          <w:szCs w:val="24"/>
        </w:rPr>
        <w:t>表</w:t>
      </w:r>
      <w:r w:rsidRPr="0042777D">
        <w:rPr>
          <w:rFonts w:ascii="Times New Roman" w:eastAsia="仿宋_GB2312" w:hAnsi="Times New Roman" w:cs="Times New Roman"/>
          <w:b/>
          <w:bCs/>
          <w:sz w:val="24"/>
          <w:szCs w:val="24"/>
        </w:rPr>
        <w:t xml:space="preserve">4  </w:t>
      </w:r>
      <w:r w:rsidRPr="0042777D">
        <w:rPr>
          <w:rFonts w:ascii="Times New Roman" w:eastAsia="仿宋_GB2312" w:hAnsi="Times New Roman" w:cs="仿宋_GB2312" w:hint="eastAsia"/>
          <w:b/>
          <w:bCs/>
          <w:sz w:val="24"/>
          <w:szCs w:val="24"/>
        </w:rPr>
        <w:t>裁判需求一览表</w:t>
      </w:r>
    </w:p>
    <w:tbl>
      <w:tblPr>
        <w:tblpPr w:leftFromText="180" w:rightFromText="180" w:vertAnchor="text" w:horzAnchor="margin" w:tblpXSpec="center" w:tblpY="8"/>
        <w:tblW w:w="822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firstRow="1" w:lastRow="0" w:firstColumn="1" w:lastColumn="0" w:noHBand="0" w:noVBand="0"/>
      </w:tblPr>
      <w:tblGrid>
        <w:gridCol w:w="1668"/>
        <w:gridCol w:w="1318"/>
        <w:gridCol w:w="1800"/>
        <w:gridCol w:w="2268"/>
        <w:gridCol w:w="1168"/>
      </w:tblGrid>
      <w:tr w:rsidR="0042777D" w:rsidRPr="0042777D">
        <w:trPr>
          <w:trHeight w:val="454"/>
        </w:trPr>
        <w:tc>
          <w:tcPr>
            <w:tcW w:w="1668" w:type="dxa"/>
            <w:tcBorders>
              <w:top w:val="single" w:sz="8" w:space="0" w:color="auto"/>
            </w:tcBorders>
            <w:vAlign w:val="center"/>
          </w:tcPr>
          <w:p w:rsidR="00F91F1B" w:rsidRPr="0042777D" w:rsidRDefault="00F91F1B">
            <w:pPr>
              <w:adjustRightInd w:val="0"/>
              <w:snapToGrid w:val="0"/>
              <w:jc w:val="center"/>
              <w:rPr>
                <w:rFonts w:ascii="Times New Roman" w:hAnsi="Times New Roman" w:cs="Times New Roman"/>
                <w:b/>
                <w:bCs/>
                <w:sz w:val="24"/>
                <w:szCs w:val="24"/>
              </w:rPr>
            </w:pPr>
            <w:r w:rsidRPr="0042777D">
              <w:rPr>
                <w:rFonts w:ascii="Times New Roman" w:hAnsi="宋体" w:cs="宋体" w:hint="eastAsia"/>
                <w:b/>
                <w:bCs/>
                <w:sz w:val="24"/>
                <w:szCs w:val="24"/>
              </w:rPr>
              <w:t>序号</w:t>
            </w:r>
          </w:p>
        </w:tc>
        <w:tc>
          <w:tcPr>
            <w:tcW w:w="1318" w:type="dxa"/>
            <w:tcBorders>
              <w:top w:val="single" w:sz="8" w:space="0" w:color="auto"/>
            </w:tcBorders>
            <w:vAlign w:val="center"/>
          </w:tcPr>
          <w:p w:rsidR="00F91F1B" w:rsidRPr="0042777D" w:rsidRDefault="00F91F1B">
            <w:pPr>
              <w:adjustRightInd w:val="0"/>
              <w:snapToGrid w:val="0"/>
              <w:jc w:val="center"/>
              <w:rPr>
                <w:rFonts w:ascii="Times New Roman" w:hAnsi="Times New Roman" w:cs="Times New Roman"/>
                <w:b/>
                <w:bCs/>
                <w:sz w:val="24"/>
                <w:szCs w:val="24"/>
              </w:rPr>
            </w:pPr>
            <w:r w:rsidRPr="0042777D">
              <w:rPr>
                <w:rFonts w:ascii="Times New Roman" w:hAnsi="宋体" w:cs="宋体" w:hint="eastAsia"/>
                <w:b/>
                <w:bCs/>
                <w:sz w:val="24"/>
                <w:szCs w:val="24"/>
              </w:rPr>
              <w:t>专业技术方向</w:t>
            </w:r>
          </w:p>
        </w:tc>
        <w:tc>
          <w:tcPr>
            <w:tcW w:w="1800" w:type="dxa"/>
            <w:tcBorders>
              <w:top w:val="single" w:sz="8" w:space="0" w:color="auto"/>
            </w:tcBorders>
            <w:vAlign w:val="center"/>
          </w:tcPr>
          <w:p w:rsidR="00F91F1B" w:rsidRPr="0042777D" w:rsidRDefault="00F91F1B">
            <w:pPr>
              <w:adjustRightInd w:val="0"/>
              <w:snapToGrid w:val="0"/>
              <w:jc w:val="center"/>
              <w:rPr>
                <w:rFonts w:ascii="Times New Roman" w:hAnsi="Times New Roman" w:cs="Times New Roman"/>
                <w:b/>
                <w:bCs/>
                <w:sz w:val="24"/>
                <w:szCs w:val="24"/>
              </w:rPr>
            </w:pPr>
            <w:r w:rsidRPr="0042777D">
              <w:rPr>
                <w:rFonts w:ascii="Times New Roman" w:hAnsi="宋体" w:cs="宋体" w:hint="eastAsia"/>
                <w:b/>
                <w:bCs/>
                <w:sz w:val="24"/>
                <w:szCs w:val="24"/>
              </w:rPr>
              <w:t>知识能力要求</w:t>
            </w:r>
          </w:p>
        </w:tc>
        <w:tc>
          <w:tcPr>
            <w:tcW w:w="2268" w:type="dxa"/>
            <w:tcBorders>
              <w:top w:val="single" w:sz="8" w:space="0" w:color="auto"/>
            </w:tcBorders>
            <w:vAlign w:val="center"/>
          </w:tcPr>
          <w:p w:rsidR="00F91F1B" w:rsidRPr="0042777D" w:rsidRDefault="00F91F1B">
            <w:pPr>
              <w:adjustRightInd w:val="0"/>
              <w:snapToGrid w:val="0"/>
              <w:jc w:val="center"/>
              <w:rPr>
                <w:rFonts w:ascii="Times New Roman" w:hAnsi="Times New Roman" w:cs="Times New Roman"/>
                <w:b/>
                <w:bCs/>
                <w:sz w:val="24"/>
                <w:szCs w:val="24"/>
              </w:rPr>
            </w:pPr>
            <w:r w:rsidRPr="0042777D">
              <w:rPr>
                <w:rFonts w:ascii="Times New Roman" w:hAnsi="宋体" w:cs="宋体" w:hint="eastAsia"/>
                <w:b/>
                <w:bCs/>
                <w:sz w:val="24"/>
                <w:szCs w:val="24"/>
              </w:rPr>
              <w:t>专业技术职称</w:t>
            </w:r>
          </w:p>
          <w:p w:rsidR="00F91F1B" w:rsidRPr="0042777D" w:rsidRDefault="00F91F1B">
            <w:pPr>
              <w:adjustRightInd w:val="0"/>
              <w:snapToGrid w:val="0"/>
              <w:jc w:val="center"/>
              <w:rPr>
                <w:rFonts w:ascii="Times New Roman" w:hAnsi="Times New Roman" w:cs="Times New Roman"/>
                <w:b/>
                <w:bCs/>
                <w:sz w:val="24"/>
                <w:szCs w:val="24"/>
              </w:rPr>
            </w:pPr>
            <w:r w:rsidRPr="0042777D">
              <w:rPr>
                <w:rFonts w:ascii="Times New Roman" w:hAnsi="宋体" w:cs="宋体" w:hint="eastAsia"/>
                <w:b/>
                <w:bCs/>
                <w:sz w:val="24"/>
                <w:szCs w:val="24"/>
              </w:rPr>
              <w:t>（职业资格等级）</w:t>
            </w:r>
          </w:p>
        </w:tc>
        <w:tc>
          <w:tcPr>
            <w:tcW w:w="1168" w:type="dxa"/>
            <w:tcBorders>
              <w:top w:val="single" w:sz="8" w:space="0" w:color="auto"/>
            </w:tcBorders>
            <w:vAlign w:val="center"/>
          </w:tcPr>
          <w:p w:rsidR="00F91F1B" w:rsidRPr="0042777D" w:rsidRDefault="00F91F1B">
            <w:pPr>
              <w:adjustRightInd w:val="0"/>
              <w:snapToGrid w:val="0"/>
              <w:jc w:val="center"/>
              <w:rPr>
                <w:rFonts w:ascii="Times New Roman" w:hAnsi="Times New Roman" w:cs="Times New Roman"/>
                <w:b/>
                <w:bCs/>
                <w:sz w:val="24"/>
                <w:szCs w:val="24"/>
              </w:rPr>
            </w:pPr>
            <w:r w:rsidRPr="0042777D">
              <w:rPr>
                <w:rFonts w:ascii="Times New Roman" w:hAnsi="宋体" w:cs="宋体" w:hint="eastAsia"/>
                <w:b/>
                <w:bCs/>
                <w:sz w:val="24"/>
                <w:szCs w:val="24"/>
              </w:rPr>
              <w:t>人数</w:t>
            </w:r>
          </w:p>
        </w:tc>
      </w:tr>
      <w:tr w:rsidR="0042777D" w:rsidRPr="0042777D">
        <w:trPr>
          <w:trHeight w:val="454"/>
        </w:trPr>
        <w:tc>
          <w:tcPr>
            <w:tcW w:w="1668" w:type="dxa"/>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Times New Roman"/>
                <w:kern w:val="0"/>
                <w:sz w:val="24"/>
                <w:szCs w:val="24"/>
              </w:rPr>
              <w:t>1</w:t>
            </w:r>
          </w:p>
        </w:tc>
        <w:tc>
          <w:tcPr>
            <w:tcW w:w="1318" w:type="dxa"/>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仿宋" w:hint="eastAsia"/>
                <w:kern w:val="0"/>
                <w:sz w:val="24"/>
                <w:szCs w:val="24"/>
              </w:rPr>
              <w:t>森林保护</w:t>
            </w:r>
            <w:r w:rsidRPr="0042777D">
              <w:rPr>
                <w:rFonts w:ascii="Times New Roman" w:eastAsia="仿宋" w:hAnsi="Times New Roman" w:cs="Times New Roman"/>
                <w:kern w:val="0"/>
                <w:sz w:val="24"/>
                <w:szCs w:val="24"/>
              </w:rPr>
              <w:t>/</w:t>
            </w:r>
            <w:r w:rsidRPr="0042777D">
              <w:rPr>
                <w:rFonts w:ascii="Times New Roman" w:eastAsia="仿宋" w:hAnsi="Times New Roman" w:cs="仿宋" w:hint="eastAsia"/>
                <w:kern w:val="0"/>
                <w:sz w:val="24"/>
                <w:szCs w:val="24"/>
              </w:rPr>
              <w:t>植物保护</w:t>
            </w:r>
          </w:p>
        </w:tc>
        <w:tc>
          <w:tcPr>
            <w:tcW w:w="1800" w:type="dxa"/>
            <w:vAlign w:val="center"/>
          </w:tcPr>
          <w:p w:rsidR="00F91F1B" w:rsidRPr="0042777D" w:rsidRDefault="00F91F1B">
            <w:pPr>
              <w:snapToGrid w:val="0"/>
              <w:jc w:val="left"/>
              <w:rPr>
                <w:rFonts w:ascii="Times New Roman" w:eastAsia="仿宋" w:hAnsi="Times New Roman" w:cs="Times New Roman"/>
                <w:sz w:val="24"/>
                <w:szCs w:val="24"/>
              </w:rPr>
            </w:pPr>
            <w:r w:rsidRPr="0042777D">
              <w:rPr>
                <w:rFonts w:ascii="Times New Roman" w:eastAsia="仿宋" w:hAnsi="Times New Roman" w:cs="仿宋" w:hint="eastAsia"/>
                <w:kern w:val="0"/>
                <w:sz w:val="24"/>
                <w:szCs w:val="24"/>
              </w:rPr>
              <w:t>具有扎实的林草病虫害防治专业的理论知识和实践经验。</w:t>
            </w:r>
          </w:p>
        </w:tc>
        <w:tc>
          <w:tcPr>
            <w:tcW w:w="2268" w:type="dxa"/>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仿宋" w:hint="eastAsia"/>
                <w:kern w:val="0"/>
                <w:sz w:val="24"/>
                <w:szCs w:val="24"/>
              </w:rPr>
              <w:t>副教授、教授或高级工程师等</w:t>
            </w:r>
          </w:p>
        </w:tc>
        <w:tc>
          <w:tcPr>
            <w:tcW w:w="1168" w:type="dxa"/>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6</w:t>
            </w:r>
          </w:p>
        </w:tc>
      </w:tr>
      <w:tr w:rsidR="0042777D" w:rsidRPr="0042777D">
        <w:trPr>
          <w:trHeight w:val="454"/>
        </w:trPr>
        <w:tc>
          <w:tcPr>
            <w:tcW w:w="1668" w:type="dxa"/>
            <w:tcBorders>
              <w:bottom w:val="single" w:sz="8" w:space="0" w:color="auto"/>
            </w:tcBorders>
            <w:vAlign w:val="center"/>
          </w:tcPr>
          <w:p w:rsidR="00F91F1B" w:rsidRPr="0042777D" w:rsidRDefault="00F91F1B">
            <w:pPr>
              <w:adjustRightInd w:val="0"/>
              <w:snapToGrid w:val="0"/>
              <w:jc w:val="center"/>
              <w:rPr>
                <w:rFonts w:ascii="Times New Roman" w:eastAsia="仿宋" w:hAnsi="Times New Roman" w:cs="Times New Roman"/>
                <w:sz w:val="24"/>
                <w:szCs w:val="24"/>
              </w:rPr>
            </w:pPr>
            <w:r w:rsidRPr="0042777D">
              <w:rPr>
                <w:rFonts w:ascii="Times New Roman" w:eastAsia="仿宋" w:hAnsi="Times New Roman" w:cs="仿宋" w:hint="eastAsia"/>
                <w:b/>
                <w:bCs/>
                <w:sz w:val="24"/>
                <w:szCs w:val="24"/>
              </w:rPr>
              <w:t>裁判总人数</w:t>
            </w:r>
          </w:p>
        </w:tc>
        <w:tc>
          <w:tcPr>
            <w:tcW w:w="1318" w:type="dxa"/>
            <w:tcBorders>
              <w:bottom w:val="single" w:sz="8" w:space="0" w:color="auto"/>
            </w:tcBorders>
            <w:vAlign w:val="center"/>
          </w:tcPr>
          <w:p w:rsidR="00F91F1B" w:rsidRPr="0042777D" w:rsidRDefault="00F91F1B">
            <w:pPr>
              <w:snapToGrid w:val="0"/>
              <w:jc w:val="center"/>
              <w:rPr>
                <w:rFonts w:ascii="Times New Roman" w:eastAsia="仿宋" w:hAnsi="Times New Roman" w:cs="Times New Roman"/>
                <w:sz w:val="24"/>
                <w:szCs w:val="24"/>
              </w:rPr>
            </w:pPr>
          </w:p>
        </w:tc>
        <w:tc>
          <w:tcPr>
            <w:tcW w:w="1800" w:type="dxa"/>
            <w:tcBorders>
              <w:bottom w:val="single" w:sz="8" w:space="0" w:color="auto"/>
            </w:tcBorders>
          </w:tcPr>
          <w:p w:rsidR="00F91F1B" w:rsidRPr="0042777D" w:rsidRDefault="00F91F1B">
            <w:pPr>
              <w:snapToGrid w:val="0"/>
              <w:jc w:val="center"/>
              <w:rPr>
                <w:rFonts w:ascii="Times New Roman" w:eastAsia="仿宋" w:hAnsi="Times New Roman" w:cs="Times New Roman"/>
                <w:sz w:val="24"/>
                <w:szCs w:val="24"/>
              </w:rPr>
            </w:pPr>
          </w:p>
        </w:tc>
        <w:tc>
          <w:tcPr>
            <w:tcW w:w="2268" w:type="dxa"/>
            <w:tcBorders>
              <w:bottom w:val="single" w:sz="8" w:space="0" w:color="auto"/>
            </w:tcBorders>
            <w:vAlign w:val="center"/>
          </w:tcPr>
          <w:p w:rsidR="00F91F1B" w:rsidRPr="0042777D" w:rsidRDefault="00F91F1B">
            <w:pPr>
              <w:snapToGrid w:val="0"/>
              <w:jc w:val="center"/>
              <w:rPr>
                <w:rFonts w:ascii="Times New Roman" w:eastAsia="仿宋" w:hAnsi="Times New Roman" w:cs="Times New Roman"/>
                <w:sz w:val="24"/>
                <w:szCs w:val="24"/>
              </w:rPr>
            </w:pPr>
          </w:p>
        </w:tc>
        <w:tc>
          <w:tcPr>
            <w:tcW w:w="1168" w:type="dxa"/>
            <w:tcBorders>
              <w:bottom w:val="single" w:sz="8" w:space="0" w:color="auto"/>
            </w:tcBorders>
            <w:vAlign w:val="center"/>
          </w:tcPr>
          <w:p w:rsidR="00F91F1B" w:rsidRPr="0042777D" w:rsidRDefault="00F91F1B">
            <w:pPr>
              <w:snapToGrid w:val="0"/>
              <w:jc w:val="center"/>
              <w:rPr>
                <w:rFonts w:ascii="Times New Roman" w:eastAsia="仿宋" w:hAnsi="Times New Roman" w:cs="Times New Roman"/>
                <w:sz w:val="24"/>
                <w:szCs w:val="24"/>
              </w:rPr>
            </w:pPr>
            <w:r w:rsidRPr="0042777D">
              <w:rPr>
                <w:rFonts w:ascii="Times New Roman" w:eastAsia="仿宋" w:hAnsi="Times New Roman" w:cs="Times New Roman"/>
                <w:sz w:val="24"/>
                <w:szCs w:val="24"/>
              </w:rPr>
              <w:t>6</w:t>
            </w:r>
          </w:p>
        </w:tc>
      </w:tr>
    </w:tbl>
    <w:p w:rsidR="00F91F1B" w:rsidRPr="0042777D" w:rsidRDefault="00F91F1B">
      <w:pPr>
        <w:snapToGrid w:val="0"/>
        <w:spacing w:line="560" w:lineRule="exact"/>
        <w:ind w:firstLineChars="200" w:firstLine="602"/>
        <w:rPr>
          <w:rFonts w:ascii="Times New Roman" w:eastAsia="仿宋_GB2312" w:hAnsi="Times New Roman" w:cs="Times New Roman"/>
          <w:b/>
          <w:bCs/>
          <w:sz w:val="30"/>
          <w:szCs w:val="30"/>
        </w:rPr>
      </w:pPr>
      <w:r w:rsidRPr="0042777D">
        <w:rPr>
          <w:rFonts w:ascii="Times New Roman" w:eastAsia="仿宋_GB2312" w:hAnsi="Times New Roman" w:cs="仿宋_GB2312" w:hint="eastAsia"/>
          <w:b/>
          <w:bCs/>
          <w:sz w:val="30"/>
          <w:szCs w:val="30"/>
        </w:rPr>
        <w:t>十九、其他</w:t>
      </w:r>
    </w:p>
    <w:p w:rsidR="00F91F1B" w:rsidRPr="0042777D" w:rsidRDefault="00F91F1B" w:rsidP="00106040">
      <w:pPr>
        <w:snapToGrid w:val="0"/>
        <w:spacing w:line="540" w:lineRule="exact"/>
        <w:ind w:firstLineChars="180" w:firstLine="54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lastRenderedPageBreak/>
        <w:t>（一）赛项方案编制应参照《全国职业院校技能大赛制度汇编》的有关要求。</w:t>
      </w:r>
    </w:p>
    <w:p w:rsidR="00F91F1B" w:rsidRPr="0042777D" w:rsidRDefault="00F91F1B" w:rsidP="00106040">
      <w:pPr>
        <w:snapToGrid w:val="0"/>
        <w:spacing w:line="540" w:lineRule="exact"/>
        <w:ind w:firstLineChars="180" w:firstLine="540"/>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（二）申报赛项未尽内容的描述或说明，也可附页补充。</w:t>
      </w:r>
    </w:p>
    <w:p w:rsidR="00F91F1B" w:rsidRPr="0042777D" w:rsidRDefault="00F91F1B" w:rsidP="00106040">
      <w:pPr>
        <w:snapToGrid w:val="0"/>
        <w:spacing w:line="560" w:lineRule="exact"/>
        <w:ind w:firstLineChars="200" w:firstLine="600"/>
        <w:jc w:val="left"/>
        <w:rPr>
          <w:rFonts w:ascii="Times New Roman" w:eastAsia="仿宋_GB2312" w:hAnsi="Times New Roman" w:cs="Times New Roman"/>
          <w:sz w:val="30"/>
          <w:szCs w:val="30"/>
        </w:rPr>
      </w:pPr>
      <w:r w:rsidRPr="0042777D">
        <w:rPr>
          <w:rFonts w:ascii="Times New Roman" w:eastAsia="仿宋_GB2312" w:hAnsi="Arial Narrow" w:cs="仿宋_GB2312" w:hint="eastAsia"/>
          <w:sz w:val="30"/>
          <w:szCs w:val="30"/>
        </w:rPr>
        <w:t>（三）申报单位应明确专职联络人员及其手机号码、邮箱等联系方式。专职联络人员应具有强烈的工作责任感和良好的保密意识。</w:t>
      </w:r>
    </w:p>
    <w:p w:rsidR="00F91F1B" w:rsidRPr="0042777D" w:rsidRDefault="00F91F1B">
      <w:pPr>
        <w:rPr>
          <w:rFonts w:ascii="Times New Roman" w:hAnsi="Times New Roman" w:cs="Times New Roman"/>
        </w:rPr>
      </w:pPr>
    </w:p>
    <w:sectPr w:rsidR="00F91F1B" w:rsidRPr="0042777D" w:rsidSect="00653146">
      <w:footerReference w:type="default" r:id="rId12"/>
      <w:pgSz w:w="11906" w:h="16838"/>
      <w:pgMar w:top="1440" w:right="1588" w:bottom="1440" w:left="158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5C03" w:rsidRDefault="00CF5C03">
      <w:pPr>
        <w:rPr>
          <w:rFonts w:cs="Times New Roman"/>
        </w:rPr>
      </w:pPr>
      <w:r>
        <w:rPr>
          <w:rFonts w:cs="Times New Roman"/>
        </w:rPr>
        <w:separator/>
      </w:r>
    </w:p>
  </w:endnote>
  <w:endnote w:type="continuationSeparator" w:id="0">
    <w:p w:rsidR="00CF5C03" w:rsidRDefault="00CF5C0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Arial Narrow">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1F1B" w:rsidRDefault="004569DB">
    <w:pPr>
      <w:pStyle w:val="ab"/>
      <w:jc w:val="center"/>
      <w:rPr>
        <w:rFonts w:cs="Times New Roman"/>
      </w:rPr>
    </w:pPr>
    <w:r>
      <w:fldChar w:fldCharType="begin"/>
    </w:r>
    <w:r>
      <w:instrText xml:space="preserve"> PAGE  \* MERGEFORMAT </w:instrText>
    </w:r>
    <w:r>
      <w:fldChar w:fldCharType="separate"/>
    </w:r>
    <w:r w:rsidR="00F91F1B">
      <w:rPr>
        <w:noProof/>
      </w:rPr>
      <w:t>14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5C03" w:rsidRDefault="00CF5C03">
      <w:pPr>
        <w:rPr>
          <w:rFonts w:cs="Times New Roman"/>
        </w:rPr>
      </w:pPr>
      <w:r>
        <w:rPr>
          <w:rFonts w:cs="Times New Roman"/>
        </w:rPr>
        <w:separator/>
      </w:r>
    </w:p>
  </w:footnote>
  <w:footnote w:type="continuationSeparator" w:id="0">
    <w:p w:rsidR="00CF5C03" w:rsidRDefault="00CF5C03">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D24342C"/>
    <w:lvl w:ilvl="0" w:tplc="BFA6DE44">
      <w:start w:val="2"/>
      <w:numFmt w:val="japaneseCounting"/>
      <w:lvlText w:val="（%1）"/>
      <w:lvlJc w:val="left"/>
      <w:pPr>
        <w:ind w:left="1680" w:hanging="1080"/>
      </w:pPr>
      <w:rPr>
        <w:rFonts w:hint="default"/>
      </w:rPr>
    </w:lvl>
    <w:lvl w:ilvl="1" w:tplc="04090019">
      <w:start w:val="1"/>
      <w:numFmt w:val="lowerLetter"/>
      <w:lvlText w:val="%2)"/>
      <w:lvlJc w:val="left"/>
      <w:pPr>
        <w:ind w:left="1440" w:hanging="420"/>
      </w:pPr>
    </w:lvl>
    <w:lvl w:ilvl="2" w:tplc="0409001B">
      <w:start w:val="1"/>
      <w:numFmt w:val="lowerRoman"/>
      <w:lvlText w:val="%3."/>
      <w:lvlJc w:val="right"/>
      <w:pPr>
        <w:ind w:left="1860" w:hanging="420"/>
      </w:pPr>
    </w:lvl>
    <w:lvl w:ilvl="3" w:tplc="0409000F">
      <w:start w:val="1"/>
      <w:numFmt w:val="decimal"/>
      <w:lvlText w:val="%4."/>
      <w:lvlJc w:val="left"/>
      <w:pPr>
        <w:ind w:left="2280" w:hanging="420"/>
      </w:pPr>
    </w:lvl>
    <w:lvl w:ilvl="4" w:tplc="04090019">
      <w:start w:val="1"/>
      <w:numFmt w:val="lowerLetter"/>
      <w:lvlText w:val="%5)"/>
      <w:lvlJc w:val="left"/>
      <w:pPr>
        <w:ind w:left="2700" w:hanging="420"/>
      </w:pPr>
    </w:lvl>
    <w:lvl w:ilvl="5" w:tplc="0409001B">
      <w:start w:val="1"/>
      <w:numFmt w:val="lowerRoman"/>
      <w:lvlText w:val="%6."/>
      <w:lvlJc w:val="right"/>
      <w:pPr>
        <w:ind w:left="3120" w:hanging="420"/>
      </w:pPr>
    </w:lvl>
    <w:lvl w:ilvl="6" w:tplc="0409000F">
      <w:start w:val="1"/>
      <w:numFmt w:val="decimal"/>
      <w:lvlText w:val="%7."/>
      <w:lvlJc w:val="left"/>
      <w:pPr>
        <w:ind w:left="3540" w:hanging="420"/>
      </w:pPr>
    </w:lvl>
    <w:lvl w:ilvl="7" w:tplc="04090019">
      <w:start w:val="1"/>
      <w:numFmt w:val="lowerLetter"/>
      <w:lvlText w:val="%8)"/>
      <w:lvlJc w:val="left"/>
      <w:pPr>
        <w:ind w:left="3960" w:hanging="420"/>
      </w:pPr>
    </w:lvl>
    <w:lvl w:ilvl="8" w:tplc="0409001B">
      <w:start w:val="1"/>
      <w:numFmt w:val="lowerRoman"/>
      <w:lvlText w:val="%9."/>
      <w:lvlJc w:val="right"/>
      <w:pPr>
        <w:ind w:left="4380" w:hanging="420"/>
      </w:pPr>
    </w:lvl>
  </w:abstractNum>
  <w:abstractNum w:abstractNumId="1" w15:restartNumberingAfterBreak="0">
    <w:nsid w:val="00000002"/>
    <w:multiLevelType w:val="singleLevel"/>
    <w:tmpl w:val="3347FE59"/>
    <w:lvl w:ilvl="0">
      <w:start w:val="2"/>
      <w:numFmt w:val="chineseCounting"/>
      <w:suff w:val="nothing"/>
      <w:lvlText w:val="%1、"/>
      <w:lvlJc w:val="left"/>
      <w:rPr>
        <w:rFonts w:hint="eastAsia"/>
      </w:rPr>
    </w:lvl>
  </w:abstractNum>
  <w:abstractNum w:abstractNumId="2" w15:restartNumberingAfterBreak="0">
    <w:nsid w:val="00000003"/>
    <w:multiLevelType w:val="hybridMultilevel"/>
    <w:tmpl w:val="C68A303C"/>
    <w:lvl w:ilvl="0" w:tplc="D6C004F6">
      <w:start w:val="1"/>
      <w:numFmt w:val="decimalEnclosedParen"/>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15:restartNumberingAfterBreak="0">
    <w:nsid w:val="00000004"/>
    <w:multiLevelType w:val="singleLevel"/>
    <w:tmpl w:val="5A3F8BBE"/>
    <w:lvl w:ilvl="0">
      <w:start w:val="1"/>
      <w:numFmt w:val="decimal"/>
      <w:suff w:val="nothing"/>
      <w:lvlText w:val="（%1）"/>
      <w:lvlJc w:val="left"/>
    </w:lvl>
  </w:abstractNum>
  <w:abstractNum w:abstractNumId="4" w15:restartNumberingAfterBreak="0">
    <w:nsid w:val="4609155E"/>
    <w:multiLevelType w:val="hybridMultilevel"/>
    <w:tmpl w:val="463868F8"/>
    <w:lvl w:ilvl="0" w:tplc="F12843EC">
      <w:start w:val="2"/>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15:restartNumberingAfterBreak="0">
    <w:nsid w:val="76D108DF"/>
    <w:multiLevelType w:val="singleLevel"/>
    <w:tmpl w:val="CB87CB84"/>
    <w:lvl w:ilvl="0">
      <w:start w:val="3"/>
      <w:numFmt w:val="chineseCounting"/>
      <w:suff w:val="nothing"/>
      <w:lvlText w:val="（%1）"/>
      <w:lvlJc w:val="left"/>
      <w:rPr>
        <w:rFonts w:hint="eastAsia"/>
      </w:r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5056"/>
    <w:rsid w:val="00001ED2"/>
    <w:rsid w:val="00031203"/>
    <w:rsid w:val="000653E0"/>
    <w:rsid w:val="000B3FAB"/>
    <w:rsid w:val="000B4940"/>
    <w:rsid w:val="000D75EF"/>
    <w:rsid w:val="000E46E7"/>
    <w:rsid w:val="00106040"/>
    <w:rsid w:val="00115056"/>
    <w:rsid w:val="0013598B"/>
    <w:rsid w:val="001602DC"/>
    <w:rsid w:val="001C4C88"/>
    <w:rsid w:val="00221DC4"/>
    <w:rsid w:val="00295215"/>
    <w:rsid w:val="00335034"/>
    <w:rsid w:val="003611DD"/>
    <w:rsid w:val="00402B47"/>
    <w:rsid w:val="00413D41"/>
    <w:rsid w:val="0041419D"/>
    <w:rsid w:val="0042777D"/>
    <w:rsid w:val="00455A31"/>
    <w:rsid w:val="004569DB"/>
    <w:rsid w:val="00537F78"/>
    <w:rsid w:val="00581090"/>
    <w:rsid w:val="005B0C6D"/>
    <w:rsid w:val="005D2044"/>
    <w:rsid w:val="0064223F"/>
    <w:rsid w:val="00653146"/>
    <w:rsid w:val="006D6C30"/>
    <w:rsid w:val="006E6AA3"/>
    <w:rsid w:val="0075524E"/>
    <w:rsid w:val="00760D8C"/>
    <w:rsid w:val="007921CD"/>
    <w:rsid w:val="007E449F"/>
    <w:rsid w:val="00802F7D"/>
    <w:rsid w:val="00805E40"/>
    <w:rsid w:val="0082436A"/>
    <w:rsid w:val="008D4DCF"/>
    <w:rsid w:val="008F36E0"/>
    <w:rsid w:val="009814AF"/>
    <w:rsid w:val="009A51CB"/>
    <w:rsid w:val="009F1149"/>
    <w:rsid w:val="00AA260E"/>
    <w:rsid w:val="00AB7AF8"/>
    <w:rsid w:val="00B80A2B"/>
    <w:rsid w:val="00BD1C64"/>
    <w:rsid w:val="00C272D9"/>
    <w:rsid w:val="00C364DC"/>
    <w:rsid w:val="00C546BF"/>
    <w:rsid w:val="00C86235"/>
    <w:rsid w:val="00CB1B7B"/>
    <w:rsid w:val="00CD6A9B"/>
    <w:rsid w:val="00CF5C03"/>
    <w:rsid w:val="00D201A0"/>
    <w:rsid w:val="00D36EF3"/>
    <w:rsid w:val="00D63C10"/>
    <w:rsid w:val="00D66E7E"/>
    <w:rsid w:val="00D73AA7"/>
    <w:rsid w:val="00DC0E1E"/>
    <w:rsid w:val="00E319F1"/>
    <w:rsid w:val="00E71054"/>
    <w:rsid w:val="00E91562"/>
    <w:rsid w:val="00EF5B2C"/>
    <w:rsid w:val="00F4312F"/>
    <w:rsid w:val="00F91F1B"/>
    <w:rsid w:val="00FB104C"/>
    <w:rsid w:val="00FF2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21C93C"/>
  <w15:docId w15:val="{306F2F96-B84F-49E8-89F8-CE9BF7F86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宋体"/>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53146"/>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rsid w:val="00653146"/>
    <w:pPr>
      <w:jc w:val="left"/>
    </w:pPr>
  </w:style>
  <w:style w:type="character" w:customStyle="1" w:styleId="a4">
    <w:name w:val="批注文字 字符"/>
    <w:link w:val="a3"/>
    <w:uiPriority w:val="99"/>
    <w:locked/>
    <w:rsid w:val="00653146"/>
    <w:rPr>
      <w:kern w:val="2"/>
      <w:sz w:val="22"/>
      <w:szCs w:val="22"/>
    </w:rPr>
  </w:style>
  <w:style w:type="paragraph" w:styleId="a5">
    <w:name w:val="annotation subject"/>
    <w:basedOn w:val="a3"/>
    <w:next w:val="a3"/>
    <w:link w:val="a6"/>
    <w:uiPriority w:val="99"/>
    <w:semiHidden/>
    <w:rsid w:val="00653146"/>
    <w:rPr>
      <w:b/>
      <w:bCs/>
    </w:rPr>
  </w:style>
  <w:style w:type="character" w:customStyle="1" w:styleId="a6">
    <w:name w:val="批注主题 字符"/>
    <w:link w:val="a5"/>
    <w:uiPriority w:val="99"/>
    <w:locked/>
    <w:rsid w:val="00653146"/>
    <w:rPr>
      <w:b/>
      <w:bCs/>
      <w:kern w:val="2"/>
      <w:sz w:val="22"/>
      <w:szCs w:val="22"/>
    </w:rPr>
  </w:style>
  <w:style w:type="paragraph" w:styleId="a7">
    <w:name w:val="Plain Text"/>
    <w:basedOn w:val="a"/>
    <w:link w:val="a8"/>
    <w:uiPriority w:val="99"/>
    <w:rsid w:val="00653146"/>
    <w:rPr>
      <w:rFonts w:ascii="宋体" w:hAnsi="Courier New" w:cs="宋体"/>
      <w:kern w:val="0"/>
      <w:sz w:val="20"/>
      <w:szCs w:val="20"/>
    </w:rPr>
  </w:style>
  <w:style w:type="character" w:customStyle="1" w:styleId="a8">
    <w:name w:val="纯文本 字符"/>
    <w:link w:val="a7"/>
    <w:uiPriority w:val="99"/>
    <w:semiHidden/>
    <w:rsid w:val="003E2D4A"/>
    <w:rPr>
      <w:rFonts w:ascii="宋体" w:hAnsi="Courier New" w:cs="Courier New"/>
      <w:szCs w:val="21"/>
    </w:rPr>
  </w:style>
  <w:style w:type="paragraph" w:styleId="a9">
    <w:name w:val="Balloon Text"/>
    <w:basedOn w:val="a"/>
    <w:link w:val="aa"/>
    <w:uiPriority w:val="99"/>
    <w:semiHidden/>
    <w:rsid w:val="00653146"/>
    <w:rPr>
      <w:sz w:val="18"/>
      <w:szCs w:val="18"/>
    </w:rPr>
  </w:style>
  <w:style w:type="character" w:customStyle="1" w:styleId="aa">
    <w:name w:val="批注框文本 字符"/>
    <w:link w:val="a9"/>
    <w:uiPriority w:val="99"/>
    <w:locked/>
    <w:rsid w:val="00653146"/>
    <w:rPr>
      <w:kern w:val="2"/>
      <w:sz w:val="18"/>
      <w:szCs w:val="18"/>
    </w:rPr>
  </w:style>
  <w:style w:type="paragraph" w:styleId="ab">
    <w:name w:val="footer"/>
    <w:basedOn w:val="a"/>
    <w:link w:val="ac"/>
    <w:uiPriority w:val="99"/>
    <w:rsid w:val="00653146"/>
    <w:pPr>
      <w:tabs>
        <w:tab w:val="center" w:pos="4153"/>
        <w:tab w:val="right" w:pos="8306"/>
      </w:tabs>
      <w:snapToGrid w:val="0"/>
      <w:jc w:val="left"/>
    </w:pPr>
    <w:rPr>
      <w:sz w:val="18"/>
      <w:szCs w:val="18"/>
    </w:rPr>
  </w:style>
  <w:style w:type="character" w:customStyle="1" w:styleId="ac">
    <w:name w:val="页脚 字符"/>
    <w:link w:val="ab"/>
    <w:uiPriority w:val="99"/>
    <w:semiHidden/>
    <w:rsid w:val="003E2D4A"/>
    <w:rPr>
      <w:rFonts w:cs="Calibri"/>
      <w:sz w:val="18"/>
      <w:szCs w:val="18"/>
    </w:rPr>
  </w:style>
  <w:style w:type="paragraph" w:styleId="ad">
    <w:name w:val="header"/>
    <w:basedOn w:val="a"/>
    <w:link w:val="ae"/>
    <w:uiPriority w:val="99"/>
    <w:rsid w:val="00653146"/>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ae">
    <w:name w:val="页眉 字符"/>
    <w:link w:val="ad"/>
    <w:uiPriority w:val="99"/>
    <w:semiHidden/>
    <w:rsid w:val="003E2D4A"/>
    <w:rPr>
      <w:rFonts w:cs="Calibri"/>
      <w:sz w:val="18"/>
      <w:szCs w:val="18"/>
    </w:rPr>
  </w:style>
  <w:style w:type="paragraph" w:styleId="af">
    <w:name w:val="footnote text"/>
    <w:basedOn w:val="a"/>
    <w:link w:val="af0"/>
    <w:uiPriority w:val="99"/>
    <w:semiHidden/>
    <w:rsid w:val="00653146"/>
    <w:pPr>
      <w:snapToGrid w:val="0"/>
      <w:jc w:val="left"/>
    </w:pPr>
    <w:rPr>
      <w:kern w:val="0"/>
      <w:sz w:val="18"/>
      <w:szCs w:val="18"/>
    </w:rPr>
  </w:style>
  <w:style w:type="character" w:customStyle="1" w:styleId="af0">
    <w:name w:val="脚注文本 字符"/>
    <w:link w:val="af"/>
    <w:uiPriority w:val="99"/>
    <w:locked/>
    <w:rsid w:val="00653146"/>
    <w:rPr>
      <w:sz w:val="18"/>
      <w:szCs w:val="18"/>
    </w:rPr>
  </w:style>
  <w:style w:type="character" w:styleId="af1">
    <w:name w:val="Emphasis"/>
    <w:uiPriority w:val="99"/>
    <w:qFormat/>
    <w:rsid w:val="00653146"/>
    <w:rPr>
      <w:i/>
      <w:iCs/>
    </w:rPr>
  </w:style>
  <w:style w:type="character" w:styleId="af2">
    <w:name w:val="annotation reference"/>
    <w:uiPriority w:val="99"/>
    <w:semiHidden/>
    <w:rsid w:val="00653146"/>
    <w:rPr>
      <w:sz w:val="21"/>
      <w:szCs w:val="21"/>
    </w:rPr>
  </w:style>
  <w:style w:type="character" w:styleId="af3">
    <w:name w:val="footnote reference"/>
    <w:uiPriority w:val="99"/>
    <w:semiHidden/>
    <w:rsid w:val="00653146"/>
    <w:rPr>
      <w:vertAlign w:val="superscript"/>
    </w:rPr>
  </w:style>
  <w:style w:type="paragraph" w:customStyle="1" w:styleId="reader-word-layer">
    <w:name w:val="reader-word-layer"/>
    <w:basedOn w:val="a"/>
    <w:uiPriority w:val="99"/>
    <w:rsid w:val="00653146"/>
    <w:pPr>
      <w:widowControl/>
      <w:spacing w:before="100" w:beforeAutospacing="1" w:after="100" w:afterAutospacing="1"/>
      <w:jc w:val="left"/>
    </w:pPr>
    <w:rPr>
      <w:rFonts w:ascii="宋体" w:hAnsi="宋体" w:cs="宋体"/>
      <w:kern w:val="0"/>
      <w:sz w:val="24"/>
      <w:szCs w:val="24"/>
    </w:rPr>
  </w:style>
  <w:style w:type="paragraph" w:styleId="af4">
    <w:name w:val="List Paragraph"/>
    <w:basedOn w:val="a"/>
    <w:uiPriority w:val="99"/>
    <w:qFormat/>
    <w:rsid w:val="0065314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14</Pages>
  <Words>852</Words>
  <Characters>4861</Characters>
  <Application>Microsoft Office Word</Application>
  <DocSecurity>0</DocSecurity>
  <Lines>40</Lines>
  <Paragraphs>11</Paragraphs>
  <ScaleCrop>false</ScaleCrop>
  <Company>DELL</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 宋</cp:lastModifiedBy>
  <cp:revision>33</cp:revision>
  <dcterms:created xsi:type="dcterms:W3CDTF">2019-01-25T01:10:00Z</dcterms:created>
  <dcterms:modified xsi:type="dcterms:W3CDTF">2019-03-22T03:32:00Z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